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B8D" w:rsidRPr="00F432D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Pr="00F432DC">
        <w:rPr>
          <w:rFonts w:ascii="GHEA Grapalat" w:hAnsi="GHEA Grapalat"/>
          <w:i/>
        </w:rPr>
        <w:t>7</w:t>
      </w:r>
    </w:p>
    <w:p w:rsidR="00E12B8D" w:rsidRPr="007F263C" w:rsidRDefault="00E12B8D" w:rsidP="00E12B8D">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Pr="00A052C7">
        <w:rPr>
          <w:rFonts w:ascii="GHEA Grapalat" w:hAnsi="GHEA Grapalat"/>
          <w:i/>
        </w:rPr>
        <w:t xml:space="preserve">от 1-ого марта 2023 года № </w:t>
      </w:r>
      <w:r w:rsidRPr="00A052C7">
        <w:rPr>
          <w:rFonts w:ascii="GHEA Grapalat" w:hAnsi="GHEA Grapalat"/>
          <w:i/>
          <w:lang w:val="hy-AM"/>
        </w:rPr>
        <w:t>87-</w:t>
      </w:r>
      <w:r w:rsidRPr="00A052C7">
        <w:rPr>
          <w:rFonts w:ascii="GHEA Grapalat" w:hAnsi="GHEA Grapalat"/>
          <w:i/>
        </w:rPr>
        <w:t>A</w:t>
      </w:r>
    </w:p>
    <w:p w:rsidR="00E12B8D" w:rsidRPr="00E26FEE" w:rsidRDefault="00E12B8D" w:rsidP="00E12B8D">
      <w:pPr>
        <w:widowControl w:val="0"/>
        <w:spacing w:after="160" w:line="360" w:lineRule="auto"/>
        <w:ind w:firstLine="567"/>
        <w:jc w:val="right"/>
        <w:rPr>
          <w:rFonts w:ascii="GHEA Grapalat" w:hAnsi="GHEA Grapalat" w:cs="Sylfaen"/>
          <w:i/>
        </w:rPr>
      </w:pPr>
    </w:p>
    <w:p w:rsidR="00E12B8D" w:rsidRPr="00E26FEE" w:rsidRDefault="00E12B8D" w:rsidP="00E12B8D">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E12B8D" w:rsidRPr="00BA7128"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8B1F5B" w:rsidRDefault="00E12B8D" w:rsidP="00E12B8D">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rsidR="00E12B8D" w:rsidRPr="009044F1" w:rsidRDefault="008B1F5B" w:rsidP="00E12B8D">
      <w:pPr>
        <w:pStyle w:val="a3"/>
        <w:widowControl w:val="0"/>
        <w:spacing w:after="160" w:line="240" w:lineRule="auto"/>
        <w:ind w:firstLine="0"/>
        <w:jc w:val="center"/>
        <w:rPr>
          <w:rFonts w:ascii="GHEA Grapalat" w:hAnsi="GHEA Grapalat"/>
          <w:i w:val="0"/>
          <w:sz w:val="24"/>
          <w:szCs w:val="24"/>
        </w:rPr>
      </w:pPr>
      <w:r w:rsidRPr="008B1F5B">
        <w:rPr>
          <w:rFonts w:ascii="Calibri" w:hAnsi="Calibri"/>
          <w:i w:val="0"/>
          <w:sz w:val="24"/>
          <w:szCs w:val="24"/>
        </w:rPr>
        <w:t>"</w:t>
      </w:r>
      <w:r w:rsidR="004F2D4B" w:rsidRPr="004F2D4B">
        <w:rPr>
          <w:rFonts w:ascii="Sylfaen" w:hAnsi="Sylfaen"/>
          <w:i w:val="0"/>
          <w:sz w:val="24"/>
          <w:szCs w:val="24"/>
        </w:rPr>
        <w:t>12</w:t>
      </w:r>
      <w:r w:rsidRPr="008B1F5B">
        <w:rPr>
          <w:rFonts w:ascii="Calibri" w:hAnsi="Calibri"/>
          <w:i w:val="0"/>
          <w:sz w:val="24"/>
          <w:szCs w:val="24"/>
        </w:rPr>
        <w:t>"-ого "</w:t>
      </w:r>
      <w:r w:rsidR="007626AE">
        <w:rPr>
          <w:rFonts w:ascii="GHEA Grapalat" w:hAnsi="GHEA Grapalat"/>
          <w:i w:val="0"/>
          <w:sz w:val="24"/>
          <w:szCs w:val="24"/>
        </w:rPr>
        <w:t>1</w:t>
      </w:r>
      <w:r w:rsidR="004F2D4B" w:rsidRPr="004F2D4B">
        <w:rPr>
          <w:rFonts w:ascii="GHEA Grapalat" w:hAnsi="GHEA Grapalat"/>
          <w:i w:val="0"/>
          <w:sz w:val="24"/>
          <w:szCs w:val="24"/>
        </w:rPr>
        <w:t>2</w:t>
      </w:r>
      <w:r w:rsidR="007626AE">
        <w:rPr>
          <w:rFonts w:ascii="Calibri" w:hAnsi="Calibri"/>
          <w:i w:val="0"/>
          <w:sz w:val="24"/>
          <w:szCs w:val="24"/>
        </w:rPr>
        <w:t>"  202</w:t>
      </w:r>
      <w:r w:rsidR="007626AE" w:rsidRPr="007626AE">
        <w:rPr>
          <w:rFonts w:ascii="Calibri" w:hAnsi="Calibri"/>
          <w:i w:val="0"/>
          <w:sz w:val="24"/>
          <w:szCs w:val="24"/>
        </w:rPr>
        <w:t>4</w:t>
      </w:r>
      <w:r w:rsidR="00E12B8D">
        <w:rPr>
          <w:rFonts w:ascii="GHEA Grapalat" w:hAnsi="GHEA Grapalat"/>
          <w:i w:val="0"/>
          <w:sz w:val="24"/>
          <w:szCs w:val="24"/>
        </w:rPr>
        <w:t xml:space="preserve"> </w:t>
      </w:r>
      <w:r w:rsidR="00E12B8D" w:rsidRPr="009044F1">
        <w:rPr>
          <w:rFonts w:ascii="GHEA Grapalat" w:hAnsi="GHEA Grapalat"/>
          <w:i w:val="0"/>
          <w:sz w:val="24"/>
          <w:szCs w:val="24"/>
        </w:rPr>
        <w:t>года "</w:t>
      </w:r>
      <w:r w:rsidRPr="008B1F5B">
        <w:rPr>
          <w:rFonts w:ascii="Calibri" w:hAnsi="Calibri"/>
          <w:i w:val="0"/>
          <w:sz w:val="24"/>
          <w:szCs w:val="24"/>
        </w:rPr>
        <w:t>№1</w:t>
      </w:r>
      <w:r w:rsidR="00E12B8D" w:rsidRPr="009044F1">
        <w:rPr>
          <w:rFonts w:ascii="GHEA Grapalat" w:hAnsi="GHEA Grapalat"/>
          <w:i w:val="0"/>
          <w:sz w:val="24"/>
          <w:szCs w:val="24"/>
        </w:rPr>
        <w:t xml:space="preserve">" </w:t>
      </w:r>
    </w:p>
    <w:p w:rsidR="00E81619" w:rsidRPr="0058219A" w:rsidRDefault="00E12B8D" w:rsidP="00E81619">
      <w:pPr>
        <w:pStyle w:val="a3"/>
        <w:widowControl w:val="0"/>
        <w:spacing w:after="160" w:line="240" w:lineRule="auto"/>
        <w:ind w:firstLine="0"/>
        <w:jc w:val="center"/>
        <w:rPr>
          <w:rFonts w:ascii="Calibri" w:hAnsi="Calibri"/>
          <w:b/>
          <w:i w:val="0"/>
          <w:sz w:val="24"/>
          <w:szCs w:val="24"/>
        </w:rPr>
      </w:pPr>
      <w:r>
        <w:rPr>
          <w:rFonts w:ascii="GHEA Grapalat" w:hAnsi="GHEA Grapalat"/>
          <w:i w:val="0"/>
          <w:sz w:val="24"/>
          <w:szCs w:val="24"/>
        </w:rPr>
        <w:t>Код процедуры</w:t>
      </w:r>
      <w:r w:rsidR="008B1F5B">
        <w:rPr>
          <w:rFonts w:ascii="GHEA Grapalat" w:hAnsi="GHEA Grapalat"/>
          <w:i w:val="0"/>
          <w:sz w:val="24"/>
          <w:szCs w:val="24"/>
        </w:rPr>
        <w:t xml:space="preserve">    </w:t>
      </w:r>
      <w:r w:rsidRPr="004775ED">
        <w:rPr>
          <w:rFonts w:ascii="GHEA Grapalat" w:hAnsi="GHEA Grapalat"/>
          <w:i w:val="0"/>
          <w:sz w:val="24"/>
          <w:szCs w:val="24"/>
        </w:rPr>
        <w:t xml:space="preserve"> </w:t>
      </w:r>
    </w:p>
    <w:p w:rsidR="00E12B8D" w:rsidRPr="009044F1" w:rsidRDefault="00E12B8D" w:rsidP="00E12B8D">
      <w:pPr>
        <w:pStyle w:val="a3"/>
        <w:widowControl w:val="0"/>
        <w:spacing w:after="160" w:line="240" w:lineRule="auto"/>
        <w:ind w:firstLine="0"/>
        <w:jc w:val="center"/>
        <w:rPr>
          <w:rFonts w:ascii="GHEA Grapalat" w:hAnsi="GHEA Grapalat"/>
          <w:i w:val="0"/>
          <w:sz w:val="24"/>
          <w:szCs w:val="24"/>
        </w:rPr>
      </w:pPr>
    </w:p>
    <w:p w:rsidR="00E12B8D" w:rsidRPr="00501D4F" w:rsidRDefault="00E12B8D" w:rsidP="00E12B8D">
      <w:pPr>
        <w:pStyle w:val="a3"/>
        <w:widowControl w:val="0"/>
        <w:spacing w:after="160" w:line="240" w:lineRule="auto"/>
        <w:rPr>
          <w:rFonts w:ascii="GHEA Grapalat" w:hAnsi="GHEA Grapalat"/>
          <w:i w:val="0"/>
          <w:sz w:val="22"/>
          <w:szCs w:val="22"/>
        </w:rPr>
      </w:pPr>
    </w:p>
    <w:p w:rsidR="00E81619" w:rsidRPr="0058219A" w:rsidRDefault="00E81619" w:rsidP="00E81619">
      <w:pPr>
        <w:pStyle w:val="a3"/>
        <w:widowControl w:val="0"/>
        <w:spacing w:line="240" w:lineRule="auto"/>
        <w:ind w:firstLine="709"/>
        <w:jc w:val="left"/>
        <w:rPr>
          <w:rFonts w:ascii="Calibri" w:hAnsi="Calibri"/>
          <w:i w:val="0"/>
          <w:sz w:val="24"/>
          <w:szCs w:val="24"/>
        </w:rPr>
      </w:pPr>
      <w:r w:rsidRPr="003F594E">
        <w:rPr>
          <w:rFonts w:ascii="Sylfaen" w:hAnsi="Sylfaen"/>
          <w:i w:val="0"/>
        </w:rPr>
        <w:t xml:space="preserve">Заказчик: </w:t>
      </w:r>
      <w:r w:rsidRPr="00FB20B0">
        <w:rPr>
          <w:rFonts w:ascii="Sylfaen" w:hAnsi="Sylfaen"/>
          <w:i w:val="0"/>
        </w:rPr>
        <w:t xml:space="preserve">Айгаван </w:t>
      </w:r>
      <w:r w:rsidRPr="003F594E">
        <w:rPr>
          <w:rFonts w:ascii="Sylfaen" w:hAnsi="Sylfaen"/>
          <w:i w:val="0"/>
        </w:rPr>
        <w:t>«</w:t>
      </w:r>
      <w:r>
        <w:rPr>
          <w:rFonts w:ascii="Sylfaen" w:hAnsi="Sylfaen"/>
          <w:i w:val="0"/>
        </w:rPr>
        <w:t xml:space="preserve"> </w:t>
      </w:r>
      <w:r w:rsidRPr="00FB20B0">
        <w:rPr>
          <w:rFonts w:ascii="Sylfaen" w:hAnsi="Sylfaen"/>
          <w:i w:val="0"/>
        </w:rPr>
        <w:t>Жпит</w:t>
      </w:r>
      <w:r>
        <w:rPr>
          <w:rFonts w:ascii="Sylfaen" w:hAnsi="Sylfaen"/>
          <w:i w:val="0"/>
        </w:rPr>
        <w:t xml:space="preserve"> </w:t>
      </w:r>
      <w:r w:rsidRPr="004550D7">
        <w:rPr>
          <w:rFonts w:ascii="Sylfaen" w:hAnsi="Sylfaen"/>
          <w:i w:val="0"/>
        </w:rPr>
        <w:t xml:space="preserve"> детский сад» </w:t>
      </w:r>
      <w:r w:rsidRPr="004550D7">
        <w:rPr>
          <w:rFonts w:ascii="Sylfaen" w:hAnsi="Sylfaen"/>
          <w:i w:val="0"/>
          <w:lang w:val="en-US"/>
        </w:rPr>
        <w:t>HOAK</w:t>
      </w:r>
      <w:r w:rsidRPr="004550D7">
        <w:rPr>
          <w:rFonts w:ascii="Sylfaen" w:hAnsi="Sylfaen"/>
          <w:i w:val="0"/>
        </w:rPr>
        <w:t xml:space="preserve">    </w:t>
      </w:r>
      <w:r w:rsidRPr="003F594E">
        <w:rPr>
          <w:rFonts w:ascii="Sylfaen" w:hAnsi="Sylfaen"/>
          <w:i w:val="0"/>
        </w:rPr>
        <w:t xml:space="preserve">, которая находится в Араратской области </w:t>
      </w:r>
      <w:r w:rsidRPr="00100BCB">
        <w:rPr>
          <w:rFonts w:ascii="Sylfaen" w:hAnsi="Sylfaen"/>
          <w:i w:val="0"/>
        </w:rPr>
        <w:t xml:space="preserve">с. </w:t>
      </w:r>
      <w:r w:rsidRPr="00FB20B0">
        <w:rPr>
          <w:rFonts w:ascii="Sylfaen" w:hAnsi="Sylfaen"/>
          <w:i w:val="0"/>
        </w:rPr>
        <w:t>Айгаван</w:t>
      </w:r>
      <w:r w:rsidRPr="00100BCB">
        <w:rPr>
          <w:rFonts w:ascii="Sylfaen" w:hAnsi="Sylfaen"/>
          <w:i w:val="0"/>
        </w:rPr>
        <w:t xml:space="preserve"> на ул.  </w:t>
      </w:r>
      <w:r w:rsidRPr="00583036">
        <w:rPr>
          <w:rFonts w:ascii="Sylfaen" w:hAnsi="Sylfaen"/>
          <w:i w:val="0"/>
        </w:rPr>
        <w:t>Г</w:t>
      </w:r>
      <w:r>
        <w:rPr>
          <w:rFonts w:ascii="Sylfaen" w:hAnsi="Sylfaen"/>
          <w:i w:val="0"/>
        </w:rPr>
        <w:t xml:space="preserve">. </w:t>
      </w:r>
      <w:r w:rsidRPr="000D7AF0">
        <w:rPr>
          <w:rFonts w:ascii="Sylfaen" w:hAnsi="Sylfaen"/>
          <w:i w:val="0"/>
        </w:rPr>
        <w:t>Гукасян</w:t>
      </w:r>
      <w:r>
        <w:rPr>
          <w:rFonts w:ascii="Sylfaen" w:hAnsi="Sylfaen"/>
          <w:i w:val="0"/>
          <w:lang w:val="hy-AM"/>
        </w:rPr>
        <w:t xml:space="preserve"> </w:t>
      </w:r>
      <w:r>
        <w:rPr>
          <w:rFonts w:ascii="Sylfaen" w:hAnsi="Sylfaen"/>
          <w:i w:val="0"/>
        </w:rPr>
        <w:t>3</w:t>
      </w:r>
      <w:r w:rsidRPr="003F594E">
        <w:rPr>
          <w:rFonts w:ascii="Sylfaen" w:hAnsi="Sylfaen"/>
          <w:i w:val="0"/>
        </w:rPr>
        <w:t>, объявляется котировка, которая проводится в один этап</w:t>
      </w:r>
      <w:r w:rsidRPr="0058219A">
        <w:rPr>
          <w:rFonts w:ascii="Calibri" w:hAnsi="Calibri"/>
          <w:i w:val="0"/>
          <w:sz w:val="24"/>
          <w:szCs w:val="24"/>
        </w:rPr>
        <w:t>.</w:t>
      </w:r>
    </w:p>
    <w:p w:rsidR="00E81619" w:rsidRPr="003A1EBB" w:rsidRDefault="00E81619" w:rsidP="00E81619">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Pr>
          <w:rFonts w:ascii="Arial Unicode" w:hAnsi="Arial Unicode"/>
          <w:i w:val="0"/>
          <w:sz w:val="24"/>
          <w:szCs w:val="24"/>
        </w:rPr>
        <w:t>продуктов</w:t>
      </w:r>
      <w:r>
        <w:rPr>
          <w:rFonts w:ascii="GHEA Grapalat" w:hAnsi="GHEA Grapalat"/>
          <w:i w:val="0"/>
          <w:sz w:val="24"/>
          <w:szCs w:val="24"/>
        </w:rPr>
        <w:t xml:space="preserve"> (далее — договор).</w:t>
      </w:r>
    </w:p>
    <w:p w:rsidR="00E81619" w:rsidRPr="009044F1" w:rsidRDefault="00E81619" w:rsidP="00E81619">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йпроцедуре</w:t>
      </w:r>
      <w:r w:rsidRPr="009044F1">
        <w:rPr>
          <w:rFonts w:ascii="GHEA Grapalat" w:hAnsi="GHEA Grapalat"/>
          <w:i w:val="0"/>
          <w:sz w:val="24"/>
          <w:szCs w:val="24"/>
        </w:rPr>
        <w:t>.</w:t>
      </w:r>
    </w:p>
    <w:p w:rsidR="00E81619" w:rsidRPr="00F677F1" w:rsidRDefault="00E81619" w:rsidP="00E81619">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E81619" w:rsidRPr="003F762C" w:rsidRDefault="00E81619" w:rsidP="00E81619">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E81619" w:rsidRPr="00E5486D" w:rsidRDefault="00E81619" w:rsidP="00E81619">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в бумажной форме необходимо обратиться к заказчику </w:t>
      </w:r>
      <w:r w:rsidRPr="00E5486D">
        <w:rPr>
          <w:rFonts w:ascii="GHEA Grapalat" w:hAnsi="GHEA Grapalat"/>
          <w:i w:val="0"/>
          <w:sz w:val="24"/>
          <w:szCs w:val="24"/>
        </w:rPr>
        <w:t xml:space="preserve">до </w:t>
      </w:r>
      <w:r w:rsidRPr="00C337BE">
        <w:rPr>
          <w:rFonts w:ascii="GHEA Grapalat" w:hAnsi="GHEA Grapalat"/>
          <w:i w:val="0"/>
          <w:sz w:val="24"/>
          <w:szCs w:val="24"/>
        </w:rPr>
        <w:t>1</w:t>
      </w:r>
      <w:r w:rsidR="007626AE">
        <w:rPr>
          <w:rFonts w:ascii="GHEA Grapalat" w:hAnsi="GHEA Grapalat"/>
          <w:i w:val="0"/>
          <w:sz w:val="24"/>
          <w:szCs w:val="24"/>
        </w:rPr>
        <w:t>6</w:t>
      </w:r>
      <w:r w:rsidRPr="00D8755B">
        <w:rPr>
          <w:rFonts w:ascii="GHEA Grapalat" w:hAnsi="GHEA Grapalat"/>
          <w:i w:val="0"/>
          <w:sz w:val="24"/>
          <w:szCs w:val="24"/>
        </w:rPr>
        <w:t>.</w:t>
      </w:r>
      <w:r w:rsidR="004E52AA">
        <w:rPr>
          <w:rFonts w:ascii="GHEA Grapalat" w:hAnsi="GHEA Grapalat"/>
          <w:i w:val="0"/>
          <w:sz w:val="24"/>
          <w:szCs w:val="24"/>
        </w:rPr>
        <w:t>0</w:t>
      </w:r>
      <w:r w:rsidRPr="00D8755B">
        <w:rPr>
          <w:rFonts w:ascii="GHEA Grapalat" w:hAnsi="GHEA Grapalat"/>
          <w:i w:val="0"/>
          <w:sz w:val="24"/>
          <w:szCs w:val="24"/>
        </w:rPr>
        <w:t>0</w:t>
      </w:r>
      <w:r w:rsidRPr="00E5486D">
        <w:rPr>
          <w:rFonts w:ascii="GHEA Grapalat" w:hAnsi="GHEA Grapalat"/>
          <w:i w:val="0"/>
          <w:sz w:val="24"/>
          <w:szCs w:val="24"/>
        </w:rPr>
        <w:t xml:space="preserve"> часов</w:t>
      </w:r>
      <w:r>
        <w:rPr>
          <w:rFonts w:ascii="Sylfaen" w:hAnsi="Sylfaen"/>
          <w:i w:val="0"/>
          <w:sz w:val="24"/>
          <w:szCs w:val="24"/>
          <w:lang w:val="hy-AM"/>
        </w:rPr>
        <w:t xml:space="preserve"> </w:t>
      </w:r>
      <w:r w:rsidRPr="00E5486D">
        <w:rPr>
          <w:rFonts w:ascii="GHEA Grapalat" w:hAnsi="GHEA Grapalat"/>
          <w:i w:val="0"/>
          <w:sz w:val="24"/>
          <w:szCs w:val="24"/>
        </w:rPr>
        <w:t>7 -го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E5486D">
        <w:rPr>
          <w:lang w:val="en-US"/>
        </w:rPr>
        <w:t> </w:t>
      </w:r>
      <w:r w:rsidRPr="00E5486D">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 .</w:t>
      </w:r>
    </w:p>
    <w:p w:rsidR="00E81619" w:rsidRPr="00E5486D" w:rsidRDefault="00E81619" w:rsidP="00E81619">
      <w:pPr>
        <w:pStyle w:val="a3"/>
        <w:widowControl w:val="0"/>
        <w:spacing w:after="160" w:line="240" w:lineRule="auto"/>
        <w:ind w:firstLine="567"/>
        <w:rPr>
          <w:rFonts w:ascii="GHEA Grapalat" w:hAnsi="GHEA Grapalat"/>
          <w:i w:val="0"/>
          <w:spacing w:val="-6"/>
          <w:sz w:val="24"/>
          <w:szCs w:val="24"/>
        </w:rPr>
      </w:pPr>
      <w:r w:rsidRPr="00E5486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5486D">
        <w:rPr>
          <w:rFonts w:ascii="Courier New" w:hAnsi="Courier New" w:cs="Courier New"/>
          <w:i w:val="0"/>
          <w:spacing w:val="-6"/>
          <w:sz w:val="24"/>
          <w:szCs w:val="24"/>
          <w:lang w:val="en-US"/>
        </w:rPr>
        <w:t> </w:t>
      </w:r>
      <w:r w:rsidRPr="00E5486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81619" w:rsidRPr="00E5486D" w:rsidRDefault="00E81619" w:rsidP="00E81619">
      <w:pPr>
        <w:pStyle w:val="a3"/>
        <w:widowControl w:val="0"/>
        <w:spacing w:after="160" w:line="240" w:lineRule="auto"/>
        <w:ind w:firstLine="567"/>
        <w:rPr>
          <w:rFonts w:ascii="GHEA Grapalat" w:hAnsi="GHEA Grapalat"/>
          <w:i w:val="0"/>
          <w:sz w:val="24"/>
          <w:szCs w:val="24"/>
        </w:rPr>
      </w:pPr>
      <w:r w:rsidRPr="00E5486D">
        <w:rPr>
          <w:rFonts w:ascii="GHEA Grapalat" w:hAnsi="GHEA Grapalat"/>
          <w:i w:val="0"/>
          <w:sz w:val="24"/>
          <w:szCs w:val="24"/>
        </w:rPr>
        <w:t>Неполучение приглашения не ограничивает права участника на участие в</w:t>
      </w:r>
      <w:r w:rsidRPr="00E5486D">
        <w:rPr>
          <w:rFonts w:ascii="Courier New" w:hAnsi="Courier New" w:cs="Courier New"/>
          <w:i w:val="0"/>
          <w:sz w:val="24"/>
          <w:szCs w:val="24"/>
          <w:lang w:val="en-US"/>
        </w:rPr>
        <w:t> </w:t>
      </w:r>
      <w:r w:rsidRPr="00E5486D">
        <w:rPr>
          <w:rFonts w:ascii="GHEA Grapalat" w:hAnsi="GHEA Grapalat"/>
          <w:i w:val="0"/>
          <w:sz w:val="24"/>
          <w:szCs w:val="24"/>
        </w:rPr>
        <w:t>настоящей процедуре.</w:t>
      </w:r>
    </w:p>
    <w:p w:rsidR="00E81619" w:rsidRPr="000D7AF0" w:rsidRDefault="00E81619" w:rsidP="00E81619">
      <w:pPr>
        <w:pStyle w:val="a3"/>
        <w:widowControl w:val="0"/>
        <w:spacing w:after="160"/>
        <w:ind w:firstLine="567"/>
        <w:rPr>
          <w:rFonts w:ascii="Sylfaen" w:hAnsi="Sylfaen"/>
          <w:i w:val="0"/>
          <w:sz w:val="24"/>
          <w:szCs w:val="24"/>
          <w:lang w:val="hy-AM"/>
        </w:rPr>
      </w:pPr>
      <w:r w:rsidRPr="00E5486D">
        <w:rPr>
          <w:rFonts w:ascii="Calibri" w:hAnsi="Calibri"/>
          <w:i w:val="0"/>
          <w:sz w:val="24"/>
          <w:szCs w:val="24"/>
        </w:rPr>
        <w:t>Заявки на   ЗАПРОС  КОТИРОВОК необходимо подавать по адресу</w:t>
      </w:r>
      <w:r w:rsidRPr="00E5486D">
        <w:rPr>
          <w:rFonts w:ascii="Sylfaen" w:hAnsi="Sylfaen"/>
          <w:i w:val="0"/>
        </w:rPr>
        <w:t>с.</w:t>
      </w:r>
      <w:r>
        <w:rPr>
          <w:rFonts w:ascii="Sylfaen" w:hAnsi="Sylfaen"/>
          <w:i w:val="0"/>
        </w:rPr>
        <w:t xml:space="preserve">  </w:t>
      </w:r>
      <w:r w:rsidRPr="00FB20B0">
        <w:rPr>
          <w:rFonts w:ascii="Sylfaen" w:hAnsi="Sylfaen"/>
          <w:i w:val="0"/>
        </w:rPr>
        <w:t>Айгаван</w:t>
      </w:r>
      <w:r w:rsidRPr="00100BCB">
        <w:rPr>
          <w:rFonts w:ascii="Sylfaen" w:hAnsi="Sylfaen"/>
          <w:i w:val="0"/>
        </w:rPr>
        <w:t xml:space="preserve"> на ул.  </w:t>
      </w:r>
      <w:r w:rsidRPr="00583036">
        <w:rPr>
          <w:rFonts w:ascii="Sylfaen" w:hAnsi="Sylfaen"/>
          <w:i w:val="0"/>
        </w:rPr>
        <w:t>Г</w:t>
      </w:r>
      <w:r>
        <w:rPr>
          <w:rFonts w:ascii="Sylfaen" w:hAnsi="Sylfaen"/>
          <w:i w:val="0"/>
        </w:rPr>
        <w:t xml:space="preserve">. </w:t>
      </w:r>
      <w:r w:rsidRPr="000D7AF0">
        <w:rPr>
          <w:rFonts w:ascii="Sylfaen" w:hAnsi="Sylfaen"/>
          <w:i w:val="0"/>
        </w:rPr>
        <w:t>Гукасян</w:t>
      </w:r>
      <w:r>
        <w:rPr>
          <w:rFonts w:ascii="Sylfaen" w:hAnsi="Sylfaen"/>
          <w:i w:val="0"/>
          <w:lang w:val="hy-AM"/>
        </w:rPr>
        <w:t xml:space="preserve"> </w:t>
      </w:r>
      <w:r>
        <w:rPr>
          <w:rFonts w:ascii="Sylfaen" w:hAnsi="Sylfaen"/>
          <w:i w:val="0"/>
        </w:rPr>
        <w:t>3</w:t>
      </w:r>
      <w:r w:rsidRPr="00E5486D">
        <w:rPr>
          <w:rFonts w:ascii="Sylfaen" w:hAnsi="Sylfaen"/>
          <w:i w:val="0"/>
        </w:rPr>
        <w:t xml:space="preserve">, </w:t>
      </w:r>
      <w:r w:rsidRPr="00E5486D">
        <w:rPr>
          <w:rFonts w:ascii="Calibri" w:hAnsi="Calibri"/>
          <w:i w:val="0"/>
          <w:sz w:val="24"/>
          <w:szCs w:val="24"/>
        </w:rPr>
        <w:t xml:space="preserve">в документарной форме, </w:t>
      </w:r>
      <w:r>
        <w:rPr>
          <w:rFonts w:ascii="Sylfaen" w:hAnsi="Sylfaen"/>
          <w:i w:val="0"/>
          <w:sz w:val="24"/>
          <w:szCs w:val="24"/>
          <w:lang w:val="hy-AM"/>
        </w:rPr>
        <w:t>1</w:t>
      </w:r>
      <w:r w:rsidR="007626AE">
        <w:rPr>
          <w:rFonts w:ascii="Sylfaen" w:hAnsi="Sylfaen"/>
          <w:i w:val="0"/>
          <w:sz w:val="24"/>
          <w:szCs w:val="24"/>
        </w:rPr>
        <w:t>6</w:t>
      </w:r>
      <w:r>
        <w:rPr>
          <w:rFonts w:ascii="Sylfaen" w:hAnsi="Sylfaen"/>
          <w:i w:val="0"/>
          <w:sz w:val="24"/>
          <w:szCs w:val="24"/>
          <w:lang w:val="hy-AM"/>
        </w:rPr>
        <w:t>.</w:t>
      </w:r>
      <w:r w:rsidR="004E52AA">
        <w:rPr>
          <w:rFonts w:ascii="Sylfaen" w:hAnsi="Sylfaen"/>
          <w:i w:val="0"/>
          <w:sz w:val="24"/>
          <w:szCs w:val="24"/>
        </w:rPr>
        <w:t>0</w:t>
      </w:r>
      <w:r>
        <w:rPr>
          <w:rFonts w:ascii="Sylfaen" w:hAnsi="Sylfaen"/>
          <w:i w:val="0"/>
          <w:sz w:val="24"/>
          <w:szCs w:val="24"/>
          <w:lang w:val="hy-AM"/>
        </w:rPr>
        <w:t>0</w:t>
      </w:r>
      <w:r w:rsidRPr="00E5486D">
        <w:rPr>
          <w:rFonts w:ascii="Calibri" w:hAnsi="Calibri"/>
          <w:i w:val="0"/>
          <w:sz w:val="24"/>
          <w:szCs w:val="24"/>
        </w:rPr>
        <w:t xml:space="preserve"> часов 7-го дня со дня опубликования настоящего объявления. Кроме армянского языка заявки могут быть поданы также на английском или русском языке.Вскрытие заявок будет проводиться по адресу </w:t>
      </w:r>
      <w:r w:rsidRPr="00E5486D">
        <w:rPr>
          <w:rFonts w:ascii="Sylfaen" w:hAnsi="Sylfaen"/>
          <w:i w:val="0"/>
        </w:rPr>
        <w:t>с</w:t>
      </w:r>
      <w:r w:rsidRPr="000D7AF0">
        <w:rPr>
          <w:rFonts w:ascii="Sylfaen" w:hAnsi="Sylfaen"/>
          <w:i w:val="0"/>
        </w:rPr>
        <w:t xml:space="preserve"> </w:t>
      </w:r>
      <w:r w:rsidRPr="00FB20B0">
        <w:rPr>
          <w:rFonts w:ascii="Sylfaen" w:hAnsi="Sylfaen"/>
          <w:i w:val="0"/>
        </w:rPr>
        <w:t>Айгаван</w:t>
      </w:r>
      <w:r w:rsidRPr="00100BCB">
        <w:rPr>
          <w:rFonts w:ascii="Sylfaen" w:hAnsi="Sylfaen"/>
          <w:i w:val="0"/>
        </w:rPr>
        <w:t xml:space="preserve"> на ул.  </w:t>
      </w:r>
      <w:r w:rsidRPr="00583036">
        <w:rPr>
          <w:rFonts w:ascii="Sylfaen" w:hAnsi="Sylfaen"/>
          <w:i w:val="0"/>
        </w:rPr>
        <w:t>Г</w:t>
      </w:r>
      <w:r>
        <w:rPr>
          <w:rFonts w:ascii="Sylfaen" w:hAnsi="Sylfaen"/>
          <w:i w:val="0"/>
        </w:rPr>
        <w:t xml:space="preserve">. </w:t>
      </w:r>
      <w:r w:rsidRPr="000D7AF0">
        <w:rPr>
          <w:rFonts w:ascii="Sylfaen" w:hAnsi="Sylfaen"/>
          <w:i w:val="0"/>
        </w:rPr>
        <w:t>Гукасян</w:t>
      </w:r>
      <w:r>
        <w:rPr>
          <w:rFonts w:ascii="Sylfaen" w:hAnsi="Sylfaen"/>
          <w:i w:val="0"/>
          <w:lang w:val="hy-AM"/>
        </w:rPr>
        <w:t xml:space="preserve"> </w:t>
      </w:r>
      <w:r>
        <w:rPr>
          <w:rFonts w:ascii="Sylfaen" w:hAnsi="Sylfaen"/>
          <w:i w:val="0"/>
        </w:rPr>
        <w:t xml:space="preserve">3, </w:t>
      </w:r>
      <w:r w:rsidRPr="00E5486D">
        <w:rPr>
          <w:rFonts w:ascii="Sylfaen" w:hAnsi="Sylfaen"/>
          <w:i w:val="0"/>
        </w:rPr>
        <w:t xml:space="preserve"> </w:t>
      </w:r>
      <w:r>
        <w:rPr>
          <w:rFonts w:ascii="Sylfaen" w:hAnsi="Sylfaen"/>
          <w:i w:val="0"/>
          <w:lang w:val="hy-AM"/>
        </w:rPr>
        <w:t xml:space="preserve"> </w:t>
      </w:r>
      <w:r>
        <w:rPr>
          <w:rFonts w:ascii="Sylfaen" w:hAnsi="Sylfaen"/>
          <w:i w:val="0"/>
        </w:rPr>
        <w:t>1</w:t>
      </w:r>
      <w:r w:rsidR="007626AE">
        <w:rPr>
          <w:rFonts w:ascii="Sylfaen" w:hAnsi="Sylfaen"/>
          <w:i w:val="0"/>
        </w:rPr>
        <w:t>6</w:t>
      </w:r>
      <w:r w:rsidR="005B4C66">
        <w:rPr>
          <w:rFonts w:ascii="Sylfaen" w:hAnsi="Sylfaen"/>
          <w:i w:val="0"/>
        </w:rPr>
        <w:t>.0</w:t>
      </w:r>
      <w:r>
        <w:rPr>
          <w:rFonts w:ascii="Sylfaen" w:hAnsi="Sylfaen"/>
          <w:i w:val="0"/>
          <w:lang w:val="hy-AM"/>
        </w:rPr>
        <w:t>0</w:t>
      </w:r>
      <w:r w:rsidRPr="00E5486D">
        <w:rPr>
          <w:rFonts w:ascii="Sylfaen" w:hAnsi="Sylfaen"/>
          <w:i w:val="0"/>
        </w:rPr>
        <w:t xml:space="preserve"> в</w:t>
      </w:r>
      <w:r>
        <w:rPr>
          <w:rFonts w:ascii="Sylfaen" w:hAnsi="Sylfaen"/>
          <w:i w:val="0"/>
          <w:lang w:val="hy-AM"/>
        </w:rPr>
        <w:t xml:space="preserve"> </w:t>
      </w:r>
      <w:r w:rsidRPr="00E5486D">
        <w:rPr>
          <w:rFonts w:ascii="Sylfaen" w:hAnsi="Sylfaen"/>
          <w:i w:val="0"/>
        </w:rPr>
        <w:t xml:space="preserve"> «</w:t>
      </w:r>
      <w:r w:rsidR="007626AE">
        <w:rPr>
          <w:rFonts w:ascii="Sylfaen" w:hAnsi="Sylfaen"/>
          <w:i w:val="0"/>
        </w:rPr>
        <w:t>29</w:t>
      </w:r>
      <w:r w:rsidRPr="00E5486D">
        <w:rPr>
          <w:rFonts w:ascii="Sylfaen" w:hAnsi="Sylfaen"/>
          <w:i w:val="0"/>
        </w:rPr>
        <w:t xml:space="preserve">»  </w:t>
      </w:r>
      <w:r w:rsidR="007626AE">
        <w:rPr>
          <w:rFonts w:ascii="GHEA Grapalat" w:hAnsi="GHEA Grapalat"/>
        </w:rPr>
        <w:t>11.2024</w:t>
      </w:r>
      <w:r>
        <w:rPr>
          <w:rFonts w:ascii="Sylfaen" w:hAnsi="Sylfaen"/>
          <w:lang w:val="hy-AM"/>
        </w:rPr>
        <w:t xml:space="preserve"> года</w:t>
      </w:r>
    </w:p>
    <w:p w:rsidR="00E81619" w:rsidRPr="0058219A" w:rsidRDefault="00E81619" w:rsidP="002F6B40">
      <w:pPr>
        <w:pStyle w:val="a3"/>
        <w:widowControl w:val="0"/>
        <w:spacing w:after="160" w:line="240" w:lineRule="auto"/>
        <w:ind w:firstLine="567"/>
        <w:rPr>
          <w:rFonts w:ascii="Calibri" w:hAnsi="Calibri"/>
          <w:i w:val="0"/>
          <w:sz w:val="24"/>
          <w:szCs w:val="24"/>
        </w:rPr>
      </w:pPr>
      <w:r w:rsidRPr="00E5486D">
        <w:rPr>
          <w:rFonts w:ascii="Calibri" w:hAnsi="Calibri"/>
          <w:i w:val="0"/>
          <w:sz w:val="24"/>
          <w:szCs w:val="24"/>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w:t>
      </w:r>
      <w:r w:rsidRPr="0058219A">
        <w:rPr>
          <w:rFonts w:ascii="Calibri" w:hAnsi="Calibri"/>
          <w:i w:val="0"/>
          <w:sz w:val="24"/>
          <w:szCs w:val="24"/>
        </w:rPr>
        <w:t>, установленном приглашением на</w:t>
      </w:r>
      <w:r w:rsidRPr="0058219A">
        <w:rPr>
          <w:rFonts w:ascii="Calibri" w:hAnsi="Calibri" w:cs="Courier New"/>
          <w:i w:val="0"/>
          <w:sz w:val="24"/>
          <w:szCs w:val="24"/>
          <w:lang w:val="en-US"/>
        </w:rPr>
        <w:t> </w:t>
      </w:r>
      <w:r w:rsidRPr="0058219A">
        <w:rPr>
          <w:rFonts w:ascii="Calibri" w:hAnsi="Calibri"/>
          <w:i w:val="0"/>
          <w:sz w:val="24"/>
          <w:szCs w:val="24"/>
        </w:rPr>
        <w:t>настоящий конкурс. Для подачи жалобы требуется плата в размере 30</w:t>
      </w:r>
      <w:r w:rsidRPr="0058219A">
        <w:rPr>
          <w:rFonts w:ascii="Calibri" w:hAnsi="Calibri" w:cs="Courier New"/>
          <w:i w:val="0"/>
          <w:sz w:val="24"/>
          <w:szCs w:val="24"/>
          <w:lang w:val="en-US"/>
        </w:rPr>
        <w:t> </w:t>
      </w:r>
      <w:r w:rsidRPr="0058219A">
        <w:rPr>
          <w:rFonts w:ascii="Calibri" w:hAnsi="Calibri"/>
          <w:i w:val="0"/>
          <w:sz w:val="24"/>
          <w:szCs w:val="24"/>
        </w:rPr>
        <w:t>000</w:t>
      </w:r>
      <w:r w:rsidRPr="0058219A">
        <w:rPr>
          <w:rFonts w:ascii="Calibri" w:hAnsi="Calibri" w:cs="Courier New"/>
          <w:i w:val="0"/>
          <w:sz w:val="24"/>
          <w:szCs w:val="24"/>
          <w:lang w:val="en-US"/>
        </w:rPr>
        <w:t> </w:t>
      </w:r>
      <w:r w:rsidRPr="0058219A">
        <w:rPr>
          <w:rFonts w:ascii="Calibri" w:hAnsi="Calibri"/>
          <w:i w:val="0"/>
          <w:sz w:val="24"/>
          <w:szCs w:val="24"/>
        </w:rPr>
        <w:t>(тридцать тысяч) драмов РА, которая должна быть перечислена на</w:t>
      </w:r>
      <w:r w:rsidRPr="0058219A">
        <w:rPr>
          <w:rFonts w:ascii="Calibri" w:hAnsi="Calibri" w:cs="Courier New"/>
          <w:i w:val="0"/>
          <w:sz w:val="24"/>
          <w:szCs w:val="24"/>
          <w:lang w:val="en-US"/>
        </w:rPr>
        <w:t> </w:t>
      </w:r>
      <w:r w:rsidRPr="0058219A">
        <w:rPr>
          <w:rFonts w:ascii="Calibri" w:hAnsi="Calibri"/>
          <w:i w:val="0"/>
          <w:sz w:val="24"/>
          <w:szCs w:val="24"/>
        </w:rPr>
        <w:t>казначейский счет № 900008000482, открытый на имя Министерства финансов Республики Армения.</w:t>
      </w:r>
    </w:p>
    <w:p w:rsidR="00E81619" w:rsidRPr="00E81619" w:rsidRDefault="00E81619" w:rsidP="002F6B40">
      <w:pPr>
        <w:pStyle w:val="a3"/>
        <w:widowControl w:val="0"/>
        <w:spacing w:after="160" w:line="240" w:lineRule="auto"/>
        <w:ind w:firstLine="567"/>
        <w:rPr>
          <w:rFonts w:ascii="Calibri" w:hAnsi="Calibri"/>
          <w:i w:val="0"/>
          <w:sz w:val="24"/>
          <w:szCs w:val="24"/>
        </w:rPr>
      </w:pPr>
      <w:r w:rsidRPr="0058219A">
        <w:rPr>
          <w:rFonts w:ascii="Calibri" w:hAnsi="Calibri"/>
          <w:i w:val="0"/>
          <w:sz w:val="24"/>
          <w:szCs w:val="24"/>
        </w:rPr>
        <w:lastRenderedPageBreak/>
        <w:t>Для получения дополнительной информации, связанной с настоящим</w:t>
      </w:r>
      <w:r w:rsidRPr="0058219A">
        <w:rPr>
          <w:rFonts w:ascii="Calibri" w:hAnsi="Calibri" w:cs="Courier New"/>
          <w:i w:val="0"/>
          <w:sz w:val="24"/>
          <w:szCs w:val="24"/>
          <w:lang w:val="en-US"/>
        </w:rPr>
        <w:t> </w:t>
      </w:r>
      <w:r w:rsidRPr="0058219A">
        <w:rPr>
          <w:rFonts w:ascii="Calibri" w:hAnsi="Calibri"/>
          <w:i w:val="0"/>
          <w:sz w:val="24"/>
          <w:szCs w:val="24"/>
        </w:rPr>
        <w:t>объявлением, можете обратиться к секретарю Оценочной комиссии</w:t>
      </w:r>
    </w:p>
    <w:p w:rsidR="00E81619" w:rsidRPr="002F6B40" w:rsidRDefault="00E81619" w:rsidP="002F6B40">
      <w:pPr>
        <w:pStyle w:val="a3"/>
        <w:widowControl w:val="0"/>
        <w:spacing w:after="160" w:line="240" w:lineRule="auto"/>
        <w:rPr>
          <w:rFonts w:ascii="GHEA Grapalat" w:hAnsi="GHEA Grapalat"/>
          <w:lang w:val="hy-AM"/>
        </w:rPr>
      </w:pPr>
      <w:r w:rsidRPr="00E31B9E">
        <w:rPr>
          <w:rFonts w:ascii="GHEA Grapalat" w:hAnsi="GHEA Grapalat"/>
          <w:i w:val="0"/>
          <w:sz w:val="24"/>
          <w:szCs w:val="24"/>
        </w:rPr>
        <w:t xml:space="preserve">Телефон </w:t>
      </w:r>
      <w:r w:rsidR="002F6B40" w:rsidRPr="002F6B40">
        <w:rPr>
          <w:rFonts w:ascii="GHEA Grapalat" w:hAnsi="GHEA Grapalat"/>
          <w:lang w:val="hy-AM"/>
        </w:rPr>
        <w:t>060881111 ներքին 015</w:t>
      </w:r>
    </w:p>
    <w:p w:rsidR="00E81619" w:rsidRPr="001D0CA2" w:rsidRDefault="00E81619" w:rsidP="002F6B40">
      <w:pPr>
        <w:pStyle w:val="a3"/>
        <w:spacing w:line="240" w:lineRule="auto"/>
        <w:rPr>
          <w:rFonts w:ascii="GHEA Grapalat" w:hAnsi="GHEA Grapalat"/>
          <w:i w:val="0"/>
          <w:sz w:val="16"/>
          <w:szCs w:val="16"/>
          <w:lang w:val="af-ZA"/>
        </w:rPr>
      </w:pPr>
      <w:r w:rsidRPr="009044F1">
        <w:rPr>
          <w:rFonts w:ascii="GHEA Grapalat" w:hAnsi="GHEA Grapalat"/>
          <w:i w:val="0"/>
          <w:sz w:val="24"/>
          <w:szCs w:val="24"/>
        </w:rPr>
        <w:t xml:space="preserve">Электронная почта </w:t>
      </w:r>
      <w:r w:rsidRPr="00033410">
        <w:rPr>
          <w:rFonts w:ascii="GHEA Grapalat" w:hAnsi="GHEA Grapalat"/>
          <w:i w:val="0"/>
          <w:sz w:val="16"/>
          <w:szCs w:val="16"/>
          <w:lang w:val="en-US"/>
        </w:rPr>
        <w:t>E</w:t>
      </w:r>
      <w:r w:rsidRPr="00D5244A">
        <w:rPr>
          <w:rFonts w:ascii="GHEA Grapalat" w:hAnsi="GHEA Grapalat"/>
          <w:i w:val="0"/>
          <w:sz w:val="16"/>
          <w:szCs w:val="16"/>
        </w:rPr>
        <w:t>-</w:t>
      </w:r>
      <w:r w:rsidRPr="00033410">
        <w:rPr>
          <w:rFonts w:ascii="GHEA Grapalat" w:hAnsi="GHEA Grapalat"/>
          <w:i w:val="0"/>
          <w:sz w:val="16"/>
          <w:szCs w:val="16"/>
          <w:lang w:val="en-US"/>
        </w:rPr>
        <w:t>mail</w:t>
      </w:r>
      <w:hyperlink r:id="rId7" w:history="1">
        <w:r w:rsidRPr="001D0CA2">
          <w:rPr>
            <w:rStyle w:val="a9"/>
            <w:rFonts w:ascii="GHEA Grapalat" w:hAnsi="GHEA Grapalat"/>
            <w:sz w:val="16"/>
            <w:szCs w:val="16"/>
            <w:u w:val="none"/>
            <w:lang w:val="af-ZA"/>
          </w:rPr>
          <w:t>vedu.qaxaqapetaran.2017@mail.ru</w:t>
        </w:r>
      </w:hyperlink>
    </w:p>
    <w:p w:rsidR="00E81619" w:rsidRDefault="00E81619" w:rsidP="002F6B40">
      <w:pPr>
        <w:pStyle w:val="a3"/>
        <w:widowControl w:val="0"/>
        <w:spacing w:after="160" w:line="240" w:lineRule="auto"/>
        <w:ind w:firstLine="567"/>
        <w:rPr>
          <w:rFonts w:ascii="Sylfaen" w:hAnsi="Sylfaen"/>
          <w:i w:val="0"/>
        </w:rPr>
      </w:pPr>
      <w:r w:rsidRPr="009044F1">
        <w:rPr>
          <w:rFonts w:ascii="GHEA Grapalat" w:hAnsi="GHEA Grapalat"/>
          <w:i w:val="0"/>
          <w:sz w:val="24"/>
          <w:szCs w:val="24"/>
        </w:rPr>
        <w:t xml:space="preserve">Заказчик </w:t>
      </w:r>
      <w:r>
        <w:rPr>
          <w:rFonts w:ascii="Sylfaen" w:hAnsi="Sylfaen"/>
          <w:i w:val="0"/>
          <w:sz w:val="24"/>
          <w:szCs w:val="24"/>
          <w:lang w:val="hy-AM"/>
        </w:rPr>
        <w:t xml:space="preserve">  </w:t>
      </w:r>
      <w:r w:rsidRPr="003643A9">
        <w:rPr>
          <w:rFonts w:ascii="Arial" w:hAnsi="Arial" w:cs="Arial"/>
          <w:i w:val="0"/>
          <w:sz w:val="24"/>
          <w:szCs w:val="24"/>
        </w:rPr>
        <w:t>Айгаван  &lt;&lt; Жпит</w:t>
      </w:r>
      <w:r>
        <w:rPr>
          <w:rFonts w:ascii="Sylfaen" w:hAnsi="Sylfaen"/>
          <w:i w:val="0"/>
        </w:rPr>
        <w:t xml:space="preserve"> </w:t>
      </w:r>
      <w:r w:rsidRPr="004550D7">
        <w:rPr>
          <w:rFonts w:ascii="Sylfaen" w:hAnsi="Sylfaen"/>
          <w:i w:val="0"/>
        </w:rPr>
        <w:t xml:space="preserve"> </w:t>
      </w:r>
      <w:r w:rsidRPr="00B94E45">
        <w:rPr>
          <w:rFonts w:ascii="Arial" w:hAnsi="Arial" w:cs="Arial"/>
          <w:i w:val="0"/>
          <w:sz w:val="24"/>
          <w:szCs w:val="24"/>
        </w:rPr>
        <w:t>детский</w:t>
      </w:r>
      <w:r w:rsidRPr="00383F64">
        <w:rPr>
          <w:rFonts w:ascii="Arial" w:hAnsi="Arial" w:cs="Arial"/>
          <w:i w:val="0"/>
          <w:sz w:val="24"/>
          <w:szCs w:val="24"/>
        </w:rPr>
        <w:t xml:space="preserve"> </w:t>
      </w:r>
      <w:r w:rsidRPr="00B94E45">
        <w:rPr>
          <w:rFonts w:ascii="Arial" w:hAnsi="Arial" w:cs="Arial"/>
          <w:i w:val="0"/>
          <w:sz w:val="24"/>
          <w:szCs w:val="24"/>
        </w:rPr>
        <w:t>сад</w:t>
      </w:r>
      <w:r w:rsidRPr="00033410">
        <w:rPr>
          <w:rFonts w:ascii="Sylfaen" w:hAnsi="Sylfaen"/>
          <w:i w:val="0"/>
        </w:rPr>
        <w:t>&gt;&gt;</w:t>
      </w:r>
    </w:p>
    <w:p w:rsidR="00E81619" w:rsidRDefault="00E81619" w:rsidP="002F6B40">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Default="00E81619" w:rsidP="00E81619">
      <w:pPr>
        <w:pStyle w:val="a3"/>
        <w:widowControl w:val="0"/>
        <w:spacing w:after="160" w:line="240" w:lineRule="auto"/>
        <w:ind w:firstLine="567"/>
        <w:rPr>
          <w:rFonts w:ascii="Sylfaen" w:hAnsi="Sylfaen"/>
          <w:i w:val="0"/>
        </w:rPr>
      </w:pPr>
    </w:p>
    <w:p w:rsidR="00E81619" w:rsidRPr="003630DB" w:rsidRDefault="00E81619" w:rsidP="00E81619">
      <w:pPr>
        <w:pStyle w:val="a3"/>
        <w:widowControl w:val="0"/>
        <w:spacing w:after="160" w:line="240" w:lineRule="auto"/>
        <w:ind w:firstLine="567"/>
        <w:rPr>
          <w:rFonts w:ascii="Calibri" w:hAnsi="Calibri"/>
          <w:i w:val="0"/>
          <w:sz w:val="24"/>
          <w:szCs w:val="24"/>
        </w:rPr>
      </w:pPr>
    </w:p>
    <w:p w:rsidR="00E12B8D" w:rsidRPr="009044F1" w:rsidRDefault="00E12B8D" w:rsidP="00E12B8D">
      <w:pPr>
        <w:pStyle w:val="aa"/>
        <w:widowControl w:val="0"/>
        <w:spacing w:after="160"/>
        <w:ind w:firstLine="567"/>
        <w:jc w:val="right"/>
        <w:rPr>
          <w:rFonts w:ascii="GHEA Grapalat" w:hAnsi="GHEA Grapalat" w:cs="Sylfaen"/>
          <w:i/>
        </w:rPr>
      </w:pPr>
      <w:r w:rsidRPr="009044F1">
        <w:rPr>
          <w:rFonts w:ascii="GHEA Grapalat" w:hAnsi="GHEA Grapalat"/>
          <w:i/>
        </w:rPr>
        <w:t>Утверждено</w:t>
      </w:r>
    </w:p>
    <w:p w:rsidR="009E3704" w:rsidRPr="009E3704" w:rsidRDefault="00E12B8D" w:rsidP="009E3704">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009E3704" w:rsidRPr="009E3704">
        <w:rPr>
          <w:rFonts w:ascii="GHEA Grapalat" w:hAnsi="GHEA Grapalat"/>
          <w:i/>
        </w:rPr>
        <w:lastRenderedPageBreak/>
        <w:t xml:space="preserve">под кодом </w:t>
      </w:r>
      <w:r w:rsidR="007626AE">
        <w:rPr>
          <w:rFonts w:ascii="Sylfaen" w:hAnsi="Sylfaen"/>
        </w:rPr>
        <w:t>АM-GHAPDzB-25</w:t>
      </w:r>
      <w:r w:rsidR="00E81619">
        <w:rPr>
          <w:rFonts w:ascii="Sylfaen" w:hAnsi="Sylfaen"/>
        </w:rPr>
        <w:t>/01</w:t>
      </w:r>
      <w:r w:rsidR="009E3704" w:rsidRPr="009E3704">
        <w:rPr>
          <w:rFonts w:ascii="GHEA Grapalat" w:hAnsi="GHEA Grapalat"/>
          <w:i/>
        </w:rPr>
        <w:br/>
        <w:t xml:space="preserve">№ 1 от </w:t>
      </w:r>
      <w:r w:rsidR="004F2D4B">
        <w:rPr>
          <w:rFonts w:ascii="GHEA Grapalat" w:hAnsi="GHEA Grapalat"/>
          <w:i/>
        </w:rPr>
        <w:t>1</w:t>
      </w:r>
      <w:r w:rsidR="007626AE">
        <w:rPr>
          <w:rFonts w:ascii="GHEA Grapalat" w:hAnsi="GHEA Grapalat"/>
          <w:i/>
        </w:rPr>
        <w:t>2</w:t>
      </w:r>
      <w:r w:rsidR="009E3704" w:rsidRPr="009E3704">
        <w:rPr>
          <w:rFonts w:ascii="GHEA Grapalat" w:hAnsi="GHEA Grapalat"/>
          <w:i/>
        </w:rPr>
        <w:t xml:space="preserve"> </w:t>
      </w:r>
      <w:r w:rsidR="004F2D4B">
        <w:rPr>
          <w:rFonts w:ascii="GHEA Grapalat" w:hAnsi="GHEA Grapalat"/>
        </w:rPr>
        <w:t>.12</w:t>
      </w:r>
      <w:r w:rsidR="009E3704" w:rsidRPr="009E3704">
        <w:rPr>
          <w:rFonts w:ascii="GHEA Grapalat" w:hAnsi="GHEA Grapalat"/>
        </w:rPr>
        <w:t>.</w:t>
      </w:r>
      <w:r w:rsidR="007626AE">
        <w:rPr>
          <w:rFonts w:ascii="GHEA Grapalat" w:hAnsi="GHEA Grapalat"/>
          <w:i/>
        </w:rPr>
        <w:t>2024</w:t>
      </w:r>
      <w:r w:rsidR="009E3704" w:rsidRPr="009E3704">
        <w:rPr>
          <w:rFonts w:ascii="GHEA Grapalat" w:hAnsi="GHEA Grapalat"/>
          <w:i/>
        </w:rPr>
        <w:t>г.</w:t>
      </w:r>
    </w:p>
    <w:p w:rsidR="00E12B8D" w:rsidRPr="009044F1" w:rsidRDefault="00E12B8D" w:rsidP="009E3704">
      <w:pPr>
        <w:pStyle w:val="aa"/>
        <w:widowControl w:val="0"/>
        <w:spacing w:after="160"/>
        <w:ind w:firstLine="567"/>
        <w:jc w:val="right"/>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12B8D" w:rsidRPr="003A1EBB" w:rsidRDefault="00E12B8D" w:rsidP="00E12B8D">
      <w:pPr>
        <w:pStyle w:val="aa"/>
        <w:widowControl w:val="0"/>
        <w:spacing w:after="160"/>
        <w:ind w:right="-7" w:firstLine="567"/>
        <w:jc w:val="center"/>
        <w:rPr>
          <w:rFonts w:ascii="GHEA Grapalat" w:hAnsi="GHEA Grapalat"/>
        </w:rPr>
      </w:pPr>
    </w:p>
    <w:p w:rsidR="00E81619" w:rsidRPr="003643A9" w:rsidRDefault="00E81619" w:rsidP="00E81619">
      <w:pPr>
        <w:pStyle w:val="HTML"/>
        <w:shd w:val="clear" w:color="auto" w:fill="FFFFFF"/>
        <w:spacing w:line="360" w:lineRule="atLeast"/>
        <w:jc w:val="center"/>
        <w:rPr>
          <w:rFonts w:ascii="Arial" w:hAnsi="Arial" w:cs="Arial"/>
          <w:sz w:val="24"/>
          <w:szCs w:val="24"/>
          <w:lang w:val="ru-RU"/>
        </w:rPr>
      </w:pPr>
      <w:r w:rsidRPr="003643A9">
        <w:rPr>
          <w:rFonts w:ascii="Arial" w:hAnsi="Arial" w:cs="Arial"/>
          <w:sz w:val="24"/>
          <w:szCs w:val="24"/>
          <w:lang w:val="ru-RU"/>
        </w:rPr>
        <w:t>Айгаван  &lt;&lt; Жпит  детский сад&gt;&gt; HOAK</w:t>
      </w:r>
    </w:p>
    <w:p w:rsidR="00E81619" w:rsidRPr="003643A9" w:rsidRDefault="00E81619" w:rsidP="00E81619">
      <w:pPr>
        <w:pStyle w:val="aa"/>
        <w:widowControl w:val="0"/>
        <w:spacing w:after="160"/>
        <w:ind w:right="-7" w:firstLine="567"/>
        <w:jc w:val="center"/>
        <w:rPr>
          <w:rFonts w:ascii="Arial" w:hAnsi="Arial" w:cs="Arial"/>
          <w:lang w:eastAsia="en-US" w:bidi="ar-SA"/>
        </w:rPr>
      </w:pPr>
    </w:p>
    <w:p w:rsidR="009E3704" w:rsidRPr="00501D4F" w:rsidRDefault="009E3704" w:rsidP="009E3704">
      <w:pPr>
        <w:widowControl w:val="0"/>
        <w:spacing w:after="160"/>
        <w:ind w:right="-7" w:firstLine="567"/>
        <w:jc w:val="center"/>
        <w:rPr>
          <w:rFonts w:ascii="Calibri" w:hAnsi="Calibri" w:cs="Sylfaen"/>
        </w:rPr>
      </w:pPr>
      <w:r w:rsidRPr="00501D4F">
        <w:rPr>
          <w:rFonts w:ascii="Calibri" w:hAnsi="Calibri"/>
        </w:rPr>
        <w:t>ПРИГЛАШЕНИЕ</w:t>
      </w:r>
    </w:p>
    <w:p w:rsidR="009E3704" w:rsidRPr="00501D4F" w:rsidRDefault="009E3704" w:rsidP="009E370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Sylfaen" w:hAnsi="Sylfaen" w:cs="Courier New"/>
          <w:lang w:val="hy-AM" w:eastAsia="en-US" w:bidi="ar-SA"/>
        </w:rPr>
      </w:pPr>
      <w:r w:rsidRPr="00501D4F">
        <w:rPr>
          <w:rFonts w:ascii="Calibri" w:hAnsi="Calibri" w:cs="Courier New"/>
          <w:lang w:eastAsia="en-US" w:bidi="ar-SA"/>
        </w:rPr>
        <w:t xml:space="preserve">НА ЗАПРОС  КОТИРОВОК, ОБЪЯВЛЕННЫЙ С ЦЕЛЬЮ ПРИОБРЕТЕНИЯ «ПРОДУКТОВ»ДЛЯ НУЖД </w:t>
      </w:r>
    </w:p>
    <w:p w:rsidR="00E81619" w:rsidRPr="003643A9" w:rsidRDefault="00E81619" w:rsidP="00E81619">
      <w:pPr>
        <w:pStyle w:val="HTML"/>
        <w:shd w:val="clear" w:color="auto" w:fill="FFFFFF"/>
        <w:spacing w:line="360" w:lineRule="atLeast"/>
        <w:jc w:val="center"/>
        <w:rPr>
          <w:rFonts w:ascii="Arial" w:hAnsi="Arial" w:cs="Arial"/>
          <w:sz w:val="24"/>
          <w:szCs w:val="24"/>
          <w:lang w:val="ru-RU"/>
        </w:rPr>
      </w:pPr>
      <w:r w:rsidRPr="003643A9">
        <w:rPr>
          <w:rFonts w:ascii="Arial" w:hAnsi="Arial" w:cs="Arial"/>
          <w:sz w:val="24"/>
          <w:szCs w:val="24"/>
          <w:lang w:val="ru-RU"/>
        </w:rPr>
        <w:t>Айгаван  &lt;&lt; Жпит  детский сад&gt;&gt; HOAK</w:t>
      </w:r>
    </w:p>
    <w:p w:rsidR="00E12B8D" w:rsidRDefault="00E12B8D" w:rsidP="00E12B8D">
      <w:pPr>
        <w:rPr>
          <w:rFonts w:ascii="GHEA Grapalat" w:hAnsi="GHEA Grapalat"/>
        </w:rPr>
      </w:pPr>
      <w:r>
        <w:rPr>
          <w:rFonts w:ascii="GHEA Grapalat" w:hAnsi="GHEA Grapalat"/>
        </w:rPr>
        <w:br w:type="page"/>
      </w:r>
    </w:p>
    <w:p w:rsidR="00E12B8D" w:rsidRPr="009044F1" w:rsidRDefault="00E12B8D" w:rsidP="00E12B8D">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E12B8D" w:rsidRPr="009044F1" w:rsidRDefault="00E12B8D" w:rsidP="00E12B8D">
      <w:pPr>
        <w:widowControl w:val="0"/>
        <w:spacing w:after="160"/>
        <w:ind w:firstLine="567"/>
        <w:jc w:val="both"/>
        <w:rPr>
          <w:rFonts w:ascii="GHEA Grapalat" w:hAnsi="GHEA Grapalat"/>
          <w:i/>
        </w:rPr>
      </w:pPr>
    </w:p>
    <w:p w:rsidR="00E12B8D" w:rsidRPr="009044F1" w:rsidRDefault="00E12B8D" w:rsidP="00E12B8D">
      <w:pPr>
        <w:widowControl w:val="0"/>
        <w:spacing w:after="160"/>
        <w:ind w:firstLine="567"/>
        <w:jc w:val="center"/>
        <w:rPr>
          <w:rFonts w:ascii="GHEA Grapalat" w:hAnsi="GHEA Grapalat" w:cs="Sylfaen"/>
          <w:b/>
        </w:rPr>
      </w:pPr>
      <w:r w:rsidRPr="009044F1">
        <w:rPr>
          <w:rFonts w:ascii="GHEA Grapalat" w:hAnsi="GHEA Grapalat"/>
        </w:rPr>
        <w:br w:type="page"/>
      </w: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lastRenderedPageBreak/>
        <w:t>СОДЕРЖАНИЕ</w:t>
      </w:r>
    </w:p>
    <w:p w:rsidR="00E12B8D" w:rsidRPr="00501D4F" w:rsidRDefault="00E12B8D" w:rsidP="00E12B8D">
      <w:pPr>
        <w:widowControl w:val="0"/>
        <w:spacing w:after="160"/>
        <w:ind w:firstLine="567"/>
        <w:jc w:val="center"/>
        <w:rPr>
          <w:rFonts w:ascii="GHEA Grapalat" w:hAnsi="GHEA Grapalat"/>
        </w:rPr>
      </w:pPr>
    </w:p>
    <w:p w:rsidR="00E81619" w:rsidRPr="003643A9" w:rsidRDefault="00E81619" w:rsidP="00E81619">
      <w:pPr>
        <w:pStyle w:val="HTML"/>
        <w:shd w:val="clear" w:color="auto" w:fill="FFFFFF"/>
        <w:spacing w:line="360" w:lineRule="atLeast"/>
        <w:jc w:val="center"/>
        <w:rPr>
          <w:rFonts w:ascii="Arial" w:hAnsi="Arial" w:cs="Arial"/>
          <w:sz w:val="24"/>
          <w:szCs w:val="24"/>
          <w:lang w:val="ru-RU"/>
        </w:rPr>
      </w:pPr>
      <w:r w:rsidRPr="003643A9">
        <w:rPr>
          <w:rFonts w:ascii="Arial" w:hAnsi="Arial" w:cs="Arial"/>
          <w:sz w:val="24"/>
          <w:szCs w:val="24"/>
          <w:lang w:val="ru-RU"/>
        </w:rPr>
        <w:t>Айгаван  &lt;&lt; Жпит  детский сад&gt;&gt; HOAK</w:t>
      </w:r>
    </w:p>
    <w:p w:rsidR="00E12B8D" w:rsidRPr="00501D4F" w:rsidRDefault="00E12B8D" w:rsidP="00E12B8D">
      <w:pPr>
        <w:widowControl w:val="0"/>
        <w:spacing w:after="160"/>
        <w:jc w:val="center"/>
        <w:rPr>
          <w:rFonts w:ascii="GHEA Grapalat" w:hAnsi="GHEA Grapalat"/>
        </w:rPr>
      </w:pPr>
      <w:r w:rsidRPr="00501D4F">
        <w:rPr>
          <w:rFonts w:ascii="GHEA Grapalat" w:hAnsi="GHEA Grapalat"/>
          <w:b/>
        </w:rPr>
        <w:t xml:space="preserve">ПРИГЛАШЕНИЯ НА ОТКРЫТЫЙ КОНКУРС, </w:t>
      </w:r>
      <w:r w:rsidRPr="00501D4F">
        <w:rPr>
          <w:rFonts w:ascii="GHEA Grapalat" w:hAnsi="GHEA Grapalat"/>
          <w:b/>
        </w:rPr>
        <w:br/>
        <w:t>ОБЪЯВЛЕННЫЙ С ЦЕЛЬЮ ПРИОБРЕТЕНИЯ</w:t>
      </w:r>
    </w:p>
    <w:p w:rsidR="00E12B8D" w:rsidRPr="00501D4F" w:rsidRDefault="00E12B8D" w:rsidP="00E12B8D">
      <w:pPr>
        <w:widowControl w:val="0"/>
        <w:spacing w:after="160"/>
        <w:jc w:val="center"/>
        <w:rPr>
          <w:rFonts w:ascii="GHEA Grapalat" w:hAnsi="GHEA Grapalat" w:cs="Sylfaen"/>
          <w:b/>
        </w:rPr>
      </w:pPr>
    </w:p>
    <w:p w:rsidR="00E12B8D" w:rsidRPr="00501D4F" w:rsidRDefault="00E12B8D" w:rsidP="00E12B8D">
      <w:pPr>
        <w:widowControl w:val="0"/>
        <w:spacing w:after="160"/>
        <w:jc w:val="center"/>
        <w:rPr>
          <w:rFonts w:ascii="GHEA Grapalat" w:hAnsi="GHEA Grapalat"/>
          <w:b/>
        </w:rPr>
      </w:pPr>
      <w:r w:rsidRPr="00501D4F">
        <w:rPr>
          <w:rFonts w:ascii="GHEA Grapalat" w:hAnsi="GHEA Grapalat"/>
          <w:b/>
        </w:rPr>
        <w:t>ЧАСТЬ I.</w:t>
      </w:r>
    </w:p>
    <w:p w:rsidR="00E12B8D" w:rsidRPr="00501D4F" w:rsidRDefault="00E12B8D" w:rsidP="00E12B8D">
      <w:pPr>
        <w:widowControl w:val="0"/>
        <w:spacing w:after="160"/>
        <w:jc w:val="center"/>
        <w:rPr>
          <w:rFonts w:ascii="GHEA Grapalat" w:hAnsi="GHEA Grapalat"/>
        </w:rPr>
      </w:pP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rsidR="00E12B8D" w:rsidRPr="009044F1"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rsidR="00E12B8D" w:rsidRPr="009044F1"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7.</w:t>
      </w:r>
      <w:r w:rsidRPr="003A1EBB">
        <w:rPr>
          <w:rFonts w:ascii="GHEA Grapalat" w:hAnsi="GHEA Grapalat"/>
        </w:rPr>
        <w:tab/>
      </w:r>
      <w:r w:rsidRPr="009044F1">
        <w:rPr>
          <w:rFonts w:ascii="GHEA Grapalat" w:hAnsi="GHEA Grapalat"/>
        </w:rPr>
        <w:t>Обеспечение заявки</w:t>
      </w:r>
      <w:r w:rsidRPr="009044F1">
        <w:rPr>
          <w:rStyle w:val="af6"/>
          <w:rFonts w:ascii="GHEA Grapalat" w:hAnsi="GHEA Grapalat"/>
        </w:rPr>
        <w:footnoteReference w:id="2"/>
      </w:r>
      <w:r w:rsidRPr="009044F1">
        <w:rPr>
          <w:rFonts w:ascii="GHEA Grapalat" w:hAnsi="GHEA Grapalat"/>
        </w:rPr>
        <w:t xml:space="preserve"> </w:t>
      </w:r>
    </w:p>
    <w:p w:rsidR="00E12B8D" w:rsidRPr="008842CE" w:rsidRDefault="00E12B8D" w:rsidP="00E12B8D">
      <w:pPr>
        <w:widowControl w:val="0"/>
        <w:tabs>
          <w:tab w:val="left" w:pos="1134"/>
        </w:tabs>
        <w:spacing w:after="160"/>
        <w:ind w:left="1134" w:hanging="567"/>
        <w:jc w:val="both"/>
        <w:rPr>
          <w:rFonts w:ascii="GHEA Grapalat" w:hAnsi="GHEA Grapalat" w:cs="Sylfaen"/>
        </w:rPr>
      </w:pPr>
      <w:r w:rsidRPr="009044F1">
        <w:rPr>
          <w:rFonts w:ascii="GHEA Grapalat" w:hAnsi="GHEA Grapalat"/>
        </w:rPr>
        <w:lastRenderedPageBreak/>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rsidR="00E12B8D" w:rsidRPr="009044F1"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rsidR="00E12B8D" w:rsidRPr="00543BAE"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374F4A" w:rsidRDefault="00E12B8D" w:rsidP="00E12B8D">
      <w:pPr>
        <w:widowControl w:val="0"/>
        <w:spacing w:after="160"/>
        <w:jc w:val="center"/>
        <w:rPr>
          <w:rFonts w:ascii="GHEA Grapalat" w:hAnsi="GHEA Grapalat"/>
          <w:b/>
        </w:rPr>
      </w:pPr>
      <w:r>
        <w:rPr>
          <w:rFonts w:ascii="GHEA Grapalat" w:hAnsi="GHEA Grapalat"/>
          <w:b/>
        </w:rPr>
        <w:t xml:space="preserve">ЧАСТЬ II. </w:t>
      </w:r>
    </w:p>
    <w:p w:rsidR="00E12B8D" w:rsidRPr="00374F4A"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Pr="00CA590C">
        <w:rPr>
          <w:rFonts w:ascii="GHEA Grapalat" w:hAnsi="GHEA Grapalat"/>
          <w:b/>
        </w:rPr>
        <w:br/>
      </w:r>
      <w:r w:rsidRPr="009044F1">
        <w:rPr>
          <w:rFonts w:ascii="GHEA Grapalat" w:hAnsi="GHEA Grapalat"/>
          <w:b/>
        </w:rPr>
        <w:t>НА ОТКРЫТЫЙ КОНКУРС</w:t>
      </w:r>
    </w:p>
    <w:p w:rsidR="00E12B8D" w:rsidRPr="008842CE" w:rsidRDefault="00E12B8D" w:rsidP="00E12B8D">
      <w:pPr>
        <w:widowControl w:val="0"/>
        <w:spacing w:after="160"/>
        <w:jc w:val="center"/>
        <w:rPr>
          <w:rFonts w:ascii="GHEA Grapalat" w:hAnsi="GHEA Grapalat"/>
          <w:b/>
        </w:rPr>
      </w:pPr>
    </w:p>
    <w:p w:rsidR="00E12B8D" w:rsidRPr="003A1EBB" w:rsidRDefault="00E12B8D" w:rsidP="00E12B8D">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rsidR="00E12B8D" w:rsidRPr="003A1EBB"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2B8D" w:rsidRPr="00625529" w:rsidRDefault="00E12B8D" w:rsidP="00E12B8D">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rsidR="00E12B8D" w:rsidRDefault="00E12B8D" w:rsidP="00E12B8D">
      <w:pPr>
        <w:rPr>
          <w:rFonts w:ascii="GHEA Grapalat" w:hAnsi="GHEA Grapalat"/>
          <w:spacing w:val="-6"/>
        </w:rPr>
      </w:pPr>
      <w:r>
        <w:rPr>
          <w:rFonts w:ascii="GHEA Grapalat" w:hAnsi="GHEA Grapalat"/>
          <w:spacing w:val="-6"/>
        </w:rPr>
        <w:br w:type="page"/>
      </w:r>
    </w:p>
    <w:p w:rsidR="00E12B8D" w:rsidRPr="006D2DF7" w:rsidRDefault="00E12B8D" w:rsidP="00E12B8D">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8B1F5B">
        <w:rPr>
          <w:rFonts w:ascii="GHEA Grapalat" w:hAnsi="GHEA Grapalat"/>
          <w:spacing w:val="-6"/>
        </w:rPr>
        <w:t xml:space="preserve"> </w:t>
      </w:r>
      <w:r w:rsidR="004F2D4B">
        <w:rPr>
          <w:rFonts w:ascii="Sylfaen" w:hAnsi="Sylfaen"/>
        </w:rPr>
        <w:t xml:space="preserve">АM-GHAPDzB-25/02  </w:t>
      </w:r>
      <w:r w:rsidRPr="006D2DF7">
        <w:rPr>
          <w:rFonts w:ascii="GHEA Grapalat" w:hAnsi="GHEA Grapalat"/>
          <w:spacing w:val="-6"/>
        </w:rPr>
        <w:t>(далее — процедура).</w:t>
      </w:r>
    </w:p>
    <w:p w:rsidR="00E12B8D" w:rsidRPr="000B2CFA" w:rsidRDefault="00E12B8D" w:rsidP="00E12B8D">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2B8D" w:rsidRPr="009044F1" w:rsidRDefault="00E12B8D" w:rsidP="00E12B8D">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2B8D" w:rsidRPr="009044F1" w:rsidRDefault="00E12B8D" w:rsidP="00E12B8D">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hyperlink r:id="rId8" w:history="1">
        <w:r w:rsidR="00501D4F" w:rsidRPr="00501D4F">
          <w:rPr>
            <w:rStyle w:val="a9"/>
            <w:rFonts w:ascii="GHEA Grapalat" w:hAnsi="GHEA Grapalat"/>
            <w:i/>
            <w:sz w:val="24"/>
            <w:szCs w:val="24"/>
            <w:lang w:val="af-ZA"/>
          </w:rPr>
          <w:t>vedu.qaxaqapetaran.2017@mail.ru</w:t>
        </w:r>
      </w:hyperlink>
      <w:r w:rsidRPr="009044F1">
        <w:rPr>
          <w:rFonts w:ascii="GHEA Grapalat" w:hAnsi="GHEA Grapalat"/>
          <w:sz w:val="24"/>
          <w:szCs w:val="24"/>
        </w:rPr>
        <w:t>".</w:t>
      </w:r>
    </w:p>
    <w:p w:rsidR="00E12B8D" w:rsidRPr="009044F1" w:rsidRDefault="00E12B8D" w:rsidP="00E12B8D">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E12B8D" w:rsidRPr="009044F1" w:rsidRDefault="00E12B8D" w:rsidP="00E12B8D">
      <w:pPr>
        <w:pStyle w:val="3"/>
        <w:keepNext w:val="0"/>
        <w:widowControl w:val="0"/>
        <w:spacing w:after="160" w:line="240" w:lineRule="auto"/>
        <w:rPr>
          <w:rFonts w:ascii="GHEA Grapalat" w:hAnsi="GHEA Grapalat"/>
          <w:sz w:val="24"/>
          <w:szCs w:val="24"/>
        </w:rPr>
      </w:pPr>
    </w:p>
    <w:p w:rsidR="00E12B8D" w:rsidRPr="009044F1" w:rsidRDefault="00E12B8D" w:rsidP="00E12B8D">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rsidR="00E81619" w:rsidRPr="003643A9" w:rsidRDefault="00E12B8D" w:rsidP="00E81619">
      <w:pPr>
        <w:pStyle w:val="HTML"/>
        <w:shd w:val="clear" w:color="auto" w:fill="FFFFFF"/>
        <w:spacing w:line="360" w:lineRule="atLeast"/>
        <w:jc w:val="center"/>
        <w:rPr>
          <w:rFonts w:ascii="Arial" w:hAnsi="Arial" w:cs="Arial"/>
          <w:sz w:val="24"/>
          <w:szCs w:val="24"/>
          <w:lang w:val="ru-RU"/>
        </w:rPr>
      </w:pPr>
      <w:r w:rsidRPr="00E81619">
        <w:rPr>
          <w:rFonts w:ascii="GHEA Grapalat" w:hAnsi="GHEA Grapalat"/>
          <w:sz w:val="24"/>
          <w:szCs w:val="24"/>
          <w:lang w:val="ru-RU"/>
        </w:rPr>
        <w:t>1.1.</w:t>
      </w:r>
      <w:r w:rsidRPr="00E81619">
        <w:rPr>
          <w:rFonts w:ascii="GHEA Grapalat" w:hAnsi="GHEA Grapalat"/>
          <w:sz w:val="24"/>
          <w:szCs w:val="24"/>
          <w:lang w:val="ru-RU"/>
        </w:rPr>
        <w:tab/>
        <w:t xml:space="preserve">Предметом закупки является приобретение </w:t>
      </w:r>
      <w:r w:rsidR="00E81619" w:rsidRPr="003643A9">
        <w:rPr>
          <w:rFonts w:ascii="Arial" w:hAnsi="Arial" w:cs="Arial"/>
          <w:sz w:val="24"/>
          <w:szCs w:val="24"/>
          <w:lang w:val="ru-RU"/>
        </w:rPr>
        <w:t>Айгаван  &lt;&lt; Жпит  детский сад&gt;&gt; HOAK</w:t>
      </w:r>
    </w:p>
    <w:p w:rsidR="001E0896" w:rsidRDefault="007E5C72" w:rsidP="007626AE">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 xml:space="preserve"> </w:t>
      </w:r>
      <w:r>
        <w:rPr>
          <w:rFonts w:ascii="GHEA Grapalat" w:hAnsi="GHEA Grapalat"/>
          <w:i w:val="0"/>
          <w:sz w:val="24"/>
          <w:szCs w:val="24"/>
        </w:rPr>
        <w:t xml:space="preserve"> </w:t>
      </w:r>
      <w:r w:rsidR="00E12B8D" w:rsidRPr="009044F1">
        <w:rPr>
          <w:rFonts w:ascii="GHEA Grapalat" w:hAnsi="GHEA Grapalat"/>
          <w:i w:val="0"/>
          <w:sz w:val="24"/>
          <w:szCs w:val="24"/>
        </w:rPr>
        <w:t>(далее — также товар) для нужд "</w:t>
      </w:r>
      <w:r w:rsidR="009E3704" w:rsidRPr="009E3704">
        <w:rPr>
          <w:rFonts w:ascii="Arial Unicode" w:hAnsi="Arial Unicode"/>
          <w:i w:val="0"/>
          <w:sz w:val="24"/>
          <w:szCs w:val="24"/>
        </w:rPr>
        <w:t xml:space="preserve"> </w:t>
      </w:r>
      <w:r w:rsidR="009E3704">
        <w:rPr>
          <w:rFonts w:ascii="Arial Unicode" w:hAnsi="Arial Unicode"/>
          <w:i w:val="0"/>
          <w:sz w:val="24"/>
          <w:szCs w:val="24"/>
        </w:rPr>
        <w:t>продуктов</w:t>
      </w:r>
      <w:r w:rsidR="009E3704" w:rsidRPr="009044F1">
        <w:rPr>
          <w:rFonts w:ascii="GHEA Grapalat" w:hAnsi="GHEA Grapalat"/>
          <w:i w:val="0"/>
          <w:sz w:val="24"/>
          <w:szCs w:val="24"/>
        </w:rPr>
        <w:t xml:space="preserve"> </w:t>
      </w:r>
      <w:r w:rsidR="00E12B8D" w:rsidRPr="009044F1">
        <w:rPr>
          <w:rFonts w:ascii="GHEA Grapalat" w:hAnsi="GHEA Grapalat"/>
          <w:i w:val="0"/>
          <w:sz w:val="24"/>
          <w:szCs w:val="24"/>
        </w:rPr>
        <w:t xml:space="preserve">", которые сгруппированы в лоты </w:t>
      </w:r>
      <w:r w:rsidR="00E12B8D" w:rsidRPr="004E52AA">
        <w:rPr>
          <w:rFonts w:ascii="GHEA Grapalat" w:hAnsi="GHEA Grapalat"/>
          <w:i w:val="0"/>
          <w:sz w:val="24"/>
          <w:szCs w:val="24"/>
        </w:rPr>
        <w:t>"</w:t>
      </w:r>
      <w:r w:rsidR="007626AE">
        <w:rPr>
          <w:rFonts w:ascii="GHEA Grapalat" w:hAnsi="GHEA Grapalat"/>
          <w:i w:val="0"/>
          <w:sz w:val="24"/>
          <w:szCs w:val="24"/>
        </w:rPr>
        <w:t>1</w:t>
      </w:r>
      <w:r w:rsidR="00E12B8D" w:rsidRPr="004E52AA">
        <w:rPr>
          <w:rFonts w:ascii="GHEA Grapalat" w:hAnsi="GHEA Grapalat"/>
          <w:i w:val="0"/>
          <w:sz w:val="24"/>
          <w:szCs w:val="24"/>
        </w:rPr>
        <w:t>"</w:t>
      </w:r>
    </w:p>
    <w:p w:rsidR="001E0896" w:rsidRDefault="001E0896" w:rsidP="007626AE">
      <w:pPr>
        <w:pStyle w:val="3"/>
        <w:keepNext w:val="0"/>
        <w:widowControl w:val="0"/>
        <w:tabs>
          <w:tab w:val="left" w:pos="1134"/>
        </w:tabs>
        <w:spacing w:after="160" w:line="240" w:lineRule="auto"/>
        <w:ind w:firstLine="567"/>
        <w:jc w:val="both"/>
        <w:rPr>
          <w:rFonts w:ascii="GHEA Grapalat" w:hAnsi="GHEA Grapalat"/>
          <w:i w:val="0"/>
          <w:sz w:val="24"/>
          <w:szCs w:val="24"/>
        </w:rPr>
      </w:pPr>
    </w:p>
    <w:p w:rsidR="001E0896" w:rsidRDefault="001E0896" w:rsidP="001E0896">
      <w:pPr>
        <w:rPr>
          <w:lang w:bidi="ar-SA"/>
        </w:rPr>
      </w:pPr>
      <w:r>
        <w:rPr>
          <w:noProof/>
          <w:lang w:bidi="ar-SA"/>
        </w:rPr>
        <mc:AlternateContent>
          <mc:Choice Requires="wps">
            <w:drawing>
              <wp:anchor distT="0" distB="0" distL="114300" distR="114300" simplePos="0" relativeHeight="251659264" behindDoc="0" locked="0" layoutInCell="1" allowOverlap="1">
                <wp:simplePos x="0" y="0"/>
                <wp:positionH relativeFrom="leftMargin">
                  <wp:align>left</wp:align>
                </wp:positionH>
                <wp:positionV relativeFrom="page">
                  <wp:posOffset>0</wp:posOffset>
                </wp:positionV>
                <wp:extent cx="7315200" cy="219710"/>
                <wp:effectExtent l="0" t="0" r="0" b="8890"/>
                <wp:wrapNone/>
                <wp:docPr id="100010111" name="Надпись 100010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19075"/>
                        </a:xfrm>
                        <a:prstGeom prst="rect">
                          <a:avLst/>
                        </a:prstGeom>
                        <a:solidFill>
                          <a:srgbClr val="F2F2F2"/>
                        </a:solidFill>
                        <a:ln w="9525">
                          <a:noFill/>
                          <a:miter lim="800000"/>
                          <a:headEnd/>
                          <a:tailEnd/>
                        </a:ln>
                      </wps:spPr>
                      <wps:txbx>
                        <w:txbxContent>
                          <w:p w:rsidR="001E0896" w:rsidRDefault="001E0896" w:rsidP="001E0896">
                            <w:r>
                              <w:rPr>
                                <w:rFonts w:asciiTheme="minorHAnsi" w:eastAsiaTheme="minorHAnsi" w:hAnsiTheme="minorHAnsi" w:cstheme="minorBidi"/>
                                <w:noProof/>
                                <w:sz w:val="20"/>
                                <w:szCs w:val="20"/>
                                <w:lang w:bidi="ar-SA"/>
                              </w:rPr>
                              <w:drawing>
                                <wp:inline distT="0" distB="0" distL="0" distR="0">
                                  <wp:extent cx="314325" cy="180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 cy="180975"/>
                                          </a:xfrm>
                                          <a:prstGeom prst="rect">
                                            <a:avLst/>
                                          </a:prstGeom>
                                          <a:noFill/>
                                          <a:ln>
                                            <a:noFill/>
                                          </a:ln>
                                        </pic:spPr>
                                      </pic:pic>
                                    </a:graphicData>
                                  </a:graphic>
                                </wp:inline>
                              </w:drawing>
                            </w:r>
                            <w:r>
                              <w:rPr>
                                <w:rFonts w:ascii="Roboto" w:hAnsi="Roboto"/>
                                <w:color w:val="0F2B46"/>
                                <w:szCs w:val="18"/>
                              </w:rPr>
                              <w:t xml:space="preserve"> </w:t>
                            </w:r>
                            <w:hyperlink r:id="rId10" w:tooltip="Doc Translator - www.onlinedoctranslator.com" w:history="1">
                              <w:r>
                                <w:rPr>
                                  <w:rStyle w:val="a9"/>
                                  <w:rFonts w:ascii="Roboto" w:hAnsi="Roboto"/>
                                  <w:color w:val="0F2B46"/>
                                  <w:sz w:val="18"/>
                                  <w:szCs w:val="18"/>
                                </w:rPr>
                                <w:t>Перевод: армянский - русский - 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100010111" o:spid="_x0000_s1026" type="#_x0000_t202" style="position:absolute;margin-left:0;margin-top:0;width:8in;height:17.3pt;z-index:25165926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" fillcolor="#f2f2f2" stroked="f">
                <v:textbox inset=",0,,0">
                  <w:txbxContent>
                    <w:p w:rsidR="001E0896" w:rsidRDefault="001E0896" w:rsidP="001E0896">
                      <w:r>
                        <w:rPr>
                          <w:rFonts w:asciiTheme="minorHAnsi" w:eastAsiaTheme="minorHAnsi" w:hAnsiTheme="minorHAnsi" w:cstheme="minorBidi"/>
                          <w:noProof/>
                          <w:sz w:val="20"/>
                          <w:szCs w:val="20"/>
                          <w:lang w:bidi="ar-SA"/>
                        </w:rPr>
                        <w:drawing>
                          <wp:inline distT="0" distB="0" distL="0" distR="0">
                            <wp:extent cx="314325" cy="1809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4325" cy="180975"/>
                                    </a:xfrm>
                                    <a:prstGeom prst="rect">
                                      <a:avLst/>
                                    </a:prstGeom>
                                    <a:noFill/>
                                    <a:ln>
                                      <a:noFill/>
                                    </a:ln>
                                  </pic:spPr>
                                </pic:pic>
                              </a:graphicData>
                            </a:graphic>
                          </wp:inline>
                        </w:drawing>
                      </w:r>
                      <w:r>
                        <w:rPr>
                          <w:rFonts w:ascii="Roboto" w:hAnsi="Roboto"/>
                          <w:color w:val="0F2B46"/>
                          <w:szCs w:val="18"/>
                        </w:rPr>
                        <w:t xml:space="preserve"> </w:t>
                      </w:r>
                      <w:hyperlink r:id="rId11" w:tooltip="Doc Translator - www.onlinedoctranslator.com" w:history="1">
                        <w:r>
                          <w:rPr>
                            <w:rStyle w:val="a9"/>
                            <w:rFonts w:ascii="Roboto" w:hAnsi="Roboto"/>
                            <w:color w:val="0F2B46"/>
                            <w:sz w:val="18"/>
                            <w:szCs w:val="18"/>
                          </w:rPr>
                          <w:t>Перевод: армянский - русский - www.onlinedoctranslator.com</w:t>
                        </w:r>
                      </w:hyperlink>
                    </w:p>
                  </w:txbxContent>
                </v:textbox>
                <w10:wrap anchorx="margin" anchory="page"/>
              </v:shape>
            </w:pict>
          </mc:Fallback>
        </mc:AlternateContent>
      </w:r>
    </w:p>
    <w:p w:rsidR="001E0896" w:rsidRDefault="001E0896" w:rsidP="001E0896">
      <w:pPr>
        <w:pStyle w:val="aff3"/>
        <w:ind w:left="927"/>
        <w:rPr>
          <w:lang w:val="af-ZA"/>
        </w:rPr>
      </w:pPr>
    </w:p>
    <w:tbl>
      <w:tblPr>
        <w:tblW w:w="70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4"/>
        <w:gridCol w:w="1371"/>
        <w:gridCol w:w="4080"/>
      </w:tblGrid>
      <w:tr w:rsidR="001E0896" w:rsidTr="004F2D4B">
        <w:trPr>
          <w:trHeight w:val="480"/>
        </w:trPr>
        <w:tc>
          <w:tcPr>
            <w:tcW w:w="3015" w:type="dxa"/>
            <w:gridSpan w:val="2"/>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center"/>
              <w:rPr>
                <w:rFonts w:ascii="Times New Roman" w:hAnsi="Times New Roman"/>
                <w:b/>
                <w:bCs/>
                <w:i/>
                <w:iCs/>
                <w:sz w:val="14"/>
                <w:szCs w:val="14"/>
                <w:lang w:val="af-ZA"/>
              </w:rPr>
            </w:pPr>
            <w:r>
              <w:rPr>
                <w:rFonts w:ascii="Times New Roman" w:hAnsi="Times New Roman"/>
                <w:b/>
                <w:bCs/>
                <w:i/>
                <w:iCs/>
                <w:sz w:val="14"/>
                <w:szCs w:val="14"/>
              </w:rPr>
              <w:t>Порции</w:t>
            </w:r>
          </w:p>
        </w:tc>
        <w:tc>
          <w:tcPr>
            <w:tcW w:w="4080" w:type="dxa"/>
            <w:vMerge w:val="restart"/>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center"/>
              <w:rPr>
                <w:rFonts w:ascii="Times New Roman" w:hAnsi="Times New Roman"/>
                <w:b/>
                <w:bCs/>
                <w:i/>
                <w:iCs/>
              </w:rPr>
            </w:pPr>
            <w:r>
              <w:rPr>
                <w:rFonts w:ascii="Times New Roman" w:hAnsi="Times New Roman"/>
                <w:b/>
                <w:bCs/>
                <w:i/>
                <w:iCs/>
              </w:rPr>
              <w:t>Название дозы</w:t>
            </w:r>
          </w:p>
        </w:tc>
      </w:tr>
      <w:tr w:rsidR="001E0896" w:rsidTr="004F2D4B">
        <w:trPr>
          <w:trHeight w:val="292"/>
        </w:trPr>
        <w:tc>
          <w:tcPr>
            <w:tcW w:w="1644"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jc w:val="center"/>
              <w:rPr>
                <w:rFonts w:ascii="Times New Roman" w:hAnsi="Times New Roman"/>
                <w:b/>
                <w:bCs/>
                <w:i/>
                <w:iCs/>
                <w:sz w:val="14"/>
                <w:szCs w:val="14"/>
              </w:rPr>
            </w:pPr>
            <w:r>
              <w:rPr>
                <w:rFonts w:ascii="Times New Roman" w:hAnsi="Times New Roman"/>
                <w:b/>
                <w:bCs/>
                <w:i/>
                <w:iCs/>
                <w:sz w:val="14"/>
                <w:szCs w:val="14"/>
              </w:rPr>
              <w:t>цифры</w:t>
            </w:r>
          </w:p>
        </w:tc>
        <w:tc>
          <w:tcPr>
            <w:tcW w:w="1371"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center"/>
              <w:rPr>
                <w:rFonts w:ascii="Times New Roman" w:hAnsi="Times New Roman"/>
                <w:b/>
                <w:bCs/>
                <w:i/>
                <w:iCs/>
                <w:sz w:val="14"/>
                <w:szCs w:val="14"/>
              </w:rPr>
            </w:pPr>
            <w:r>
              <w:rPr>
                <w:rFonts w:ascii="Times New Roman" w:hAnsi="Times New Roman"/>
                <w:b/>
                <w:bCs/>
                <w:i/>
                <w:iCs/>
                <w:sz w:val="14"/>
                <w:szCs w:val="14"/>
                <w:lang w:val="hy-AM"/>
              </w:rPr>
              <w:t>цена покупки</w:t>
            </w:r>
          </w:p>
        </w:tc>
        <w:tc>
          <w:tcPr>
            <w:tcW w:w="4080" w:type="dxa"/>
            <w:vMerge/>
            <w:tcBorders>
              <w:top w:val="single" w:sz="4" w:space="0" w:color="auto"/>
              <w:left w:val="single" w:sz="4" w:space="0" w:color="auto"/>
              <w:bottom w:val="single" w:sz="4" w:space="0" w:color="auto"/>
              <w:right w:val="single" w:sz="4" w:space="0" w:color="auto"/>
            </w:tcBorders>
            <w:vAlign w:val="center"/>
            <w:hideMark/>
          </w:tcPr>
          <w:p w:rsidR="001E0896" w:rsidRDefault="001E0896">
            <w:pPr>
              <w:spacing w:line="256" w:lineRule="auto"/>
              <w:rPr>
                <w:b/>
                <w:bCs/>
                <w:i/>
                <w:iCs/>
                <w:sz w:val="20"/>
                <w:szCs w:val="20"/>
                <w:lang w:val="af-ZA" w:eastAsia="en-US"/>
              </w:rPr>
            </w:pPr>
          </w:p>
        </w:tc>
      </w:tr>
      <w:tr w:rsidR="001E0896" w:rsidTr="004F2D4B">
        <w:tc>
          <w:tcPr>
            <w:tcW w:w="1644"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right"/>
              <w:rPr>
                <w:rFonts w:ascii="GHEA Grapalat" w:hAnsi="GHEA Grapalat"/>
                <w:sz w:val="16"/>
              </w:rPr>
            </w:pPr>
            <w:r>
              <w:rPr>
                <w:rFonts w:ascii="GHEA Grapalat" w:hAnsi="GHEA Grapalat"/>
                <w:sz w:val="16"/>
              </w:rPr>
              <w:t>2:</w:t>
            </w:r>
          </w:p>
        </w:tc>
        <w:tc>
          <w:tcPr>
            <w:tcW w:w="1371" w:type="dxa"/>
            <w:tcBorders>
              <w:top w:val="single" w:sz="4" w:space="0" w:color="auto"/>
              <w:left w:val="single" w:sz="4" w:space="0" w:color="auto"/>
              <w:bottom w:val="single" w:sz="4" w:space="0" w:color="auto"/>
              <w:right w:val="single" w:sz="4" w:space="0" w:color="auto"/>
            </w:tcBorders>
            <w:hideMark/>
          </w:tcPr>
          <w:p w:rsidR="001E0896" w:rsidRDefault="001E0896">
            <w:pPr>
              <w:pStyle w:val="23"/>
              <w:spacing w:line="240" w:lineRule="auto"/>
              <w:ind w:firstLine="0"/>
              <w:jc w:val="left"/>
              <w:rPr>
                <w:rFonts w:ascii="GHEA Grapalat" w:hAnsi="GHEA Grapalat"/>
                <w:sz w:val="16"/>
              </w:rPr>
            </w:pPr>
            <w:r>
              <w:rPr>
                <w:rFonts w:ascii="GHEA Grapalat" w:hAnsi="GHEA Grapalat"/>
              </w:rPr>
              <w:t>1330000</w:t>
            </w:r>
          </w:p>
        </w:tc>
        <w:tc>
          <w:tcPr>
            <w:tcW w:w="4080" w:type="dxa"/>
            <w:tcBorders>
              <w:top w:val="single" w:sz="4" w:space="0" w:color="auto"/>
              <w:left w:val="single" w:sz="4" w:space="0" w:color="auto"/>
              <w:bottom w:val="single" w:sz="4" w:space="0" w:color="auto"/>
              <w:right w:val="single" w:sz="4" w:space="0" w:color="auto"/>
            </w:tcBorders>
            <w:vAlign w:val="bottom"/>
            <w:hideMark/>
          </w:tcPr>
          <w:p w:rsidR="001E0896" w:rsidRDefault="001E0896">
            <w:pPr>
              <w:pStyle w:val="23"/>
              <w:spacing w:line="240" w:lineRule="auto"/>
              <w:ind w:firstLine="0"/>
              <w:jc w:val="left"/>
              <w:rPr>
                <w:rFonts w:ascii="GHEA Grapalat" w:hAnsi="GHEA Grapalat"/>
              </w:rPr>
            </w:pPr>
            <w:r>
              <w:rPr>
                <w:rFonts w:ascii="GHEA Grapalat" w:hAnsi="GHEA Grapalat" w:cs="Calibri"/>
                <w:color w:val="000000"/>
              </w:rPr>
              <w:t>Хлеб</w:t>
            </w:r>
          </w:p>
        </w:tc>
      </w:tr>
    </w:tbl>
    <w:p w:rsidR="001E0896" w:rsidRDefault="001E0896" w:rsidP="001E0896">
      <w:pPr>
        <w:ind w:firstLine="709"/>
        <w:jc w:val="both"/>
        <w:rPr>
          <w:lang w:val="en-US" w:eastAsia="en-US"/>
        </w:rPr>
      </w:pPr>
    </w:p>
    <w:p w:rsidR="001E0896" w:rsidRDefault="001E0896" w:rsidP="007626AE">
      <w:pPr>
        <w:pStyle w:val="3"/>
        <w:keepNext w:val="0"/>
        <w:widowControl w:val="0"/>
        <w:tabs>
          <w:tab w:val="left" w:pos="1134"/>
        </w:tabs>
        <w:spacing w:after="160" w:line="240" w:lineRule="auto"/>
        <w:ind w:firstLine="567"/>
        <w:jc w:val="both"/>
        <w:rPr>
          <w:rFonts w:ascii="GHEA Grapalat" w:hAnsi="GHEA Grapalat"/>
          <w:i w:val="0"/>
          <w:sz w:val="24"/>
          <w:szCs w:val="24"/>
        </w:rPr>
      </w:pPr>
    </w:p>
    <w:p w:rsidR="001E0896" w:rsidRDefault="001E0896" w:rsidP="007626AE">
      <w:pPr>
        <w:pStyle w:val="3"/>
        <w:keepNext w:val="0"/>
        <w:widowControl w:val="0"/>
        <w:tabs>
          <w:tab w:val="left" w:pos="1134"/>
        </w:tabs>
        <w:spacing w:after="160" w:line="240" w:lineRule="auto"/>
        <w:ind w:firstLine="567"/>
        <w:jc w:val="both"/>
        <w:rPr>
          <w:rFonts w:ascii="GHEA Grapalat" w:hAnsi="GHEA Grapalat"/>
          <w:i w:val="0"/>
          <w:sz w:val="24"/>
          <w:szCs w:val="24"/>
        </w:rPr>
      </w:pPr>
    </w:p>
    <w:p w:rsidR="00E12B8D" w:rsidRPr="004E52AA" w:rsidRDefault="00E12B8D" w:rsidP="007626AE">
      <w:pPr>
        <w:pStyle w:val="3"/>
        <w:keepNext w:val="0"/>
        <w:widowControl w:val="0"/>
        <w:tabs>
          <w:tab w:val="left" w:pos="1134"/>
        </w:tabs>
        <w:spacing w:after="160" w:line="240" w:lineRule="auto"/>
        <w:ind w:firstLine="567"/>
        <w:jc w:val="both"/>
        <w:rPr>
          <w:rFonts w:ascii="GHEA Grapalat" w:hAnsi="GHEA Grapalat"/>
          <w:sz w:val="24"/>
          <w:szCs w:val="24"/>
        </w:rPr>
      </w:pPr>
      <w:r w:rsidRPr="004E52AA">
        <w:rPr>
          <w:rFonts w:ascii="GHEA Grapalat" w:hAnsi="GHEA Grapalat"/>
          <w:i w:val="0"/>
          <w:sz w:val="24"/>
          <w:szCs w:val="24"/>
        </w:rPr>
        <w:t>:</w:t>
      </w:r>
      <w:r w:rsidRPr="004E52AA">
        <w:rPr>
          <w:rFonts w:ascii="GHEA Grapalat" w:hAnsi="GHEA Grapalat"/>
          <w:sz w:val="24"/>
          <w:szCs w:val="24"/>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E12B8D" w:rsidRPr="004E52AA" w:rsidRDefault="00E12B8D" w:rsidP="00E12B8D">
      <w:pPr>
        <w:pStyle w:val="23"/>
        <w:widowControl w:val="0"/>
        <w:spacing w:after="160" w:line="240" w:lineRule="auto"/>
        <w:ind w:firstLine="567"/>
        <w:rPr>
          <w:rFonts w:ascii="GHEA Grapalat" w:hAnsi="GHEA Grapalat"/>
          <w:sz w:val="24"/>
          <w:szCs w:val="24"/>
        </w:rPr>
      </w:pPr>
      <w:r w:rsidRPr="004E52AA">
        <w:rPr>
          <w:rFonts w:ascii="GHEA Grapalat" w:hAnsi="GHEA Grapalat"/>
          <w:sz w:val="24"/>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4E52AA" w:rsidRPr="004E52AA" w:rsidTr="008B1F5B">
        <w:trPr>
          <w:jc w:val="center"/>
        </w:trPr>
        <w:tc>
          <w:tcPr>
            <w:tcW w:w="6356" w:type="dxa"/>
            <w:gridSpan w:val="2"/>
          </w:tcPr>
          <w:p w:rsidR="00E12B8D" w:rsidRPr="004E52AA" w:rsidRDefault="00E12B8D" w:rsidP="008B1F5B">
            <w:pPr>
              <w:pStyle w:val="23"/>
              <w:widowControl w:val="0"/>
              <w:spacing w:after="120" w:line="240" w:lineRule="auto"/>
              <w:ind w:firstLine="0"/>
              <w:jc w:val="center"/>
              <w:rPr>
                <w:rFonts w:ascii="GHEA Grapalat" w:hAnsi="GHEA Grapalat" w:cs="Sylfaen"/>
                <w:b/>
                <w:i/>
                <w:sz w:val="24"/>
                <w:szCs w:val="24"/>
              </w:rPr>
            </w:pPr>
            <w:r w:rsidRPr="004E52AA">
              <w:rPr>
                <w:rFonts w:ascii="GHEA Grapalat" w:hAnsi="GHEA Grapalat"/>
                <w:b/>
                <w:i/>
                <w:sz w:val="24"/>
                <w:szCs w:val="24"/>
              </w:rPr>
              <w:t>Предоставление предоплаты</w:t>
            </w:r>
          </w:p>
        </w:tc>
      </w:tr>
      <w:tr w:rsidR="00E12B8D" w:rsidRPr="009044F1" w:rsidTr="008B1F5B">
        <w:trPr>
          <w:jc w:val="center"/>
        </w:trPr>
        <w:tc>
          <w:tcPr>
            <w:tcW w:w="2580"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lastRenderedPageBreak/>
              <w:t>максимальный размер (драмы РА)</w:t>
            </w:r>
          </w:p>
        </w:tc>
        <w:tc>
          <w:tcPr>
            <w:tcW w:w="3776" w:type="dxa"/>
            <w:vAlign w:val="center"/>
          </w:tcPr>
          <w:p w:rsidR="00E12B8D" w:rsidRPr="009044F1" w:rsidRDefault="00E12B8D" w:rsidP="008B1F5B">
            <w:pPr>
              <w:pStyle w:val="23"/>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r w:rsidR="00E12B8D" w:rsidRPr="009044F1" w:rsidTr="008B1F5B">
        <w:trPr>
          <w:jc w:val="center"/>
        </w:trPr>
        <w:tc>
          <w:tcPr>
            <w:tcW w:w="2580" w:type="dxa"/>
          </w:tcPr>
          <w:p w:rsidR="00E12B8D" w:rsidRPr="009044F1" w:rsidRDefault="00E12B8D" w:rsidP="008B1F5B">
            <w:pPr>
              <w:widowControl w:val="0"/>
              <w:spacing w:after="120"/>
              <w:jc w:val="center"/>
              <w:rPr>
                <w:rFonts w:ascii="GHEA Grapalat" w:hAnsi="GHEA Grapalat"/>
              </w:rPr>
            </w:pPr>
          </w:p>
        </w:tc>
        <w:tc>
          <w:tcPr>
            <w:tcW w:w="3776" w:type="dxa"/>
          </w:tcPr>
          <w:p w:rsidR="00E12B8D" w:rsidRPr="009044F1" w:rsidRDefault="00E12B8D" w:rsidP="008B1F5B">
            <w:pPr>
              <w:widowControl w:val="0"/>
              <w:spacing w:after="120"/>
              <w:jc w:val="center"/>
              <w:rPr>
                <w:rFonts w:ascii="GHEA Grapalat" w:hAnsi="GHEA Grapalat"/>
              </w:rPr>
            </w:pPr>
          </w:p>
        </w:tc>
      </w:tr>
    </w:tbl>
    <w:p w:rsidR="00E12B8D" w:rsidRPr="009044F1"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rsidR="00E12B8D" w:rsidRPr="009044F1" w:rsidRDefault="00E12B8D" w:rsidP="00E12B8D">
      <w:pPr>
        <w:widowControl w:val="0"/>
        <w:spacing w:after="160"/>
        <w:ind w:firstLine="567"/>
        <w:jc w:val="center"/>
        <w:rPr>
          <w:rFonts w:ascii="GHEA Grapalat" w:hAnsi="GHEA Grapalat" w:cs="Sylfaen"/>
          <w:i/>
        </w:rPr>
      </w:pPr>
    </w:p>
    <w:p w:rsidR="00E12B8D" w:rsidRPr="009044F1" w:rsidRDefault="00E12B8D" w:rsidP="00E12B8D">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sidRPr="00693101">
        <w:rPr>
          <w:rFonts w:ascii="GHEA Grapalat" w:hAnsi="GHEA Grapalat"/>
          <w:b/>
        </w:rPr>
        <w:br/>
      </w:r>
      <w:r w:rsidRPr="009044F1">
        <w:rPr>
          <w:rFonts w:ascii="GHEA Grapalat" w:hAnsi="GHEA Grapalat"/>
          <w:b/>
        </w:rPr>
        <w:t xml:space="preserve">КВАЛИФИКАЦИОННЫЕ КРИТЕРИИ И ПОРЯДОК ИХ ОЦЕНКИ </w:t>
      </w:r>
    </w:p>
    <w:p w:rsidR="00E12B8D" w:rsidRPr="009044F1" w:rsidRDefault="00E12B8D" w:rsidP="00E12B8D">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Pr="008E6E51">
        <w:rPr>
          <w:rFonts w:ascii="GHEA Grapalat" w:hAnsi="GHEA Grapalat"/>
        </w:rPr>
        <w:t>.</w:t>
      </w:r>
      <w:r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w:t>
      </w:r>
      <w:r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E12B8D" w:rsidRPr="003240F7"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w:t>
      </w:r>
      <w:r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Pr>
          <w:rFonts w:ascii="GHEA Grapalat" w:hAnsi="GHEA Grapalat"/>
        </w:rPr>
        <w:t>гашена или  отменена;</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3A1EBB">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w:t>
      </w:r>
      <w:r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sidRPr="009044F1">
        <w:rPr>
          <w:rFonts w:ascii="GHEA Grapalat" w:hAnsi="GHEA Grapalat"/>
        </w:rPr>
        <w:t xml:space="preserve">закупках;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6)</w:t>
      </w:r>
      <w:r w:rsidRPr="003A1EBB">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w:t>
      </w:r>
      <w:r w:rsidRPr="009044F1">
        <w:rPr>
          <w:rFonts w:ascii="GHEA Grapalat" w:hAnsi="GHEA Grapalat"/>
        </w:rPr>
        <w:lastRenderedPageBreak/>
        <w:t>процессе закупок.</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12B8D" w:rsidRPr="006622A4" w:rsidRDefault="00E12B8D" w:rsidP="00E12B8D">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E12B8D" w:rsidRPr="006622A4" w:rsidRDefault="00E12B8D" w:rsidP="00AE05F5">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12B8D" w:rsidRPr="006622A4" w:rsidRDefault="00E12B8D" w:rsidP="00AE05F5">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E12B8D" w:rsidRDefault="00E12B8D" w:rsidP="00E12B8D">
      <w:pPr>
        <w:widowControl w:val="0"/>
        <w:tabs>
          <w:tab w:val="left" w:pos="1134"/>
        </w:tabs>
        <w:ind w:firstLine="567"/>
        <w:jc w:val="both"/>
        <w:rPr>
          <w:rFonts w:ascii="GHEA Grapalat" w:hAnsi="GHEA Grapalat"/>
        </w:rPr>
      </w:pPr>
      <w:r w:rsidRPr="009044F1">
        <w:rPr>
          <w:rFonts w:ascii="GHEA Grapalat" w:hAnsi="GHEA Grapalat"/>
        </w:rPr>
        <w:t>2.3</w:t>
      </w:r>
      <w:r w:rsidRPr="003240F7">
        <w:rPr>
          <w:rFonts w:ascii="GHEA Grapalat" w:hAnsi="GHEA Grapalat"/>
        </w:rPr>
        <w:t>.</w:t>
      </w:r>
      <w:r w:rsidRPr="003A1EBB">
        <w:rPr>
          <w:rFonts w:ascii="GHEA Grapalat" w:hAnsi="GHEA Grapalat"/>
        </w:rPr>
        <w:tab/>
      </w:r>
      <w:r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Pr>
          <w:rFonts w:ascii="GHEA Grapalat" w:hAnsi="GHEA Grapalat"/>
        </w:rPr>
        <w:t xml:space="preserve"> (на о</w:t>
      </w:r>
      <w:r w:rsidRPr="000811C1">
        <w:rPr>
          <w:rFonts w:ascii="GHEA Grapalat" w:hAnsi="GHEA Grapalat"/>
        </w:rPr>
        <w:t>дин и тот же</w:t>
      </w:r>
      <w:r>
        <w:rPr>
          <w:rFonts w:ascii="GHEA Grapalat" w:hAnsi="GHEA Grapalat"/>
        </w:rPr>
        <w:t xml:space="preserve"> лот)</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w:t>
      </w:r>
      <w:r w:rsidRPr="009044F1">
        <w:rPr>
          <w:rFonts w:ascii="GHEA Grapalat" w:hAnsi="GHEA Grapalat"/>
        </w:rPr>
        <w:lastRenderedPageBreak/>
        <w:t>экономических интересов,</w:t>
      </w:r>
      <w:r w:rsidRPr="009044F1">
        <w:rPr>
          <w:rFonts w:ascii="GHEA Grapalat" w:hAnsi="GHEA Grapalat"/>
          <w:color w:val="000000"/>
        </w:rPr>
        <w:t xml:space="preserve"> </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E12B8D" w:rsidRPr="008842CE"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sidRPr="009044F1">
        <w:rPr>
          <w:rFonts w:ascii="GHEA Grapalat" w:hAnsi="GHEA Grapalat"/>
          <w:color w:val="000000"/>
        </w:rPr>
        <w:t>лица;</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Pr="003A1EBB">
        <w:rPr>
          <w:rFonts w:ascii="GHEA Grapalat" w:hAnsi="GHEA Grapalat"/>
          <w:color w:val="000000"/>
        </w:rPr>
        <w:tab/>
      </w:r>
      <w:r w:rsidRPr="009044F1">
        <w:rPr>
          <w:rFonts w:ascii="GHEA Grapalat" w:hAnsi="GHEA Grapalat"/>
          <w:color w:val="000000"/>
        </w:rPr>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w:t>
      </w:r>
      <w:r w:rsidRPr="009044F1">
        <w:rPr>
          <w:rFonts w:ascii="GHEA Grapalat" w:hAnsi="GHEA Grapalat"/>
          <w:color w:val="000000"/>
        </w:rPr>
        <w:lastRenderedPageBreak/>
        <w:t>лицом, исполняющим подобные обязанности;</w:t>
      </w:r>
    </w:p>
    <w:p w:rsidR="00E12B8D" w:rsidRPr="009044F1" w:rsidRDefault="00E12B8D" w:rsidP="00E12B8D">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E12B8D" w:rsidRPr="009044F1" w:rsidRDefault="00E12B8D" w:rsidP="00E12B8D">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12B8D" w:rsidRPr="003F2899" w:rsidRDefault="00E12B8D" w:rsidP="00E12B8D">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Pr="003F2899">
        <w:rPr>
          <w:rFonts w:ascii="GHEA Grapalat" w:hAnsi="GHEA Grapalat"/>
        </w:rPr>
        <w:tab/>
        <w:t xml:space="preserve">Участник, в случае признания отобранным участником, </w:t>
      </w:r>
      <w:r w:rsidRPr="00AC3C74">
        <w:rPr>
          <w:rFonts w:ascii="GHEA Grapalat" w:hAnsi="GHEA Grapalat"/>
        </w:rPr>
        <w:t>представляет обеспечение квалификации в порядке и размере, установленны</w:t>
      </w:r>
      <w:r>
        <w:rPr>
          <w:rFonts w:ascii="GHEA Grapalat" w:hAnsi="GHEA Grapalat"/>
        </w:rPr>
        <w:t>ми</w:t>
      </w:r>
      <w:r w:rsidRPr="00AC3C74">
        <w:rPr>
          <w:rFonts w:ascii="GHEA Grapalat" w:hAnsi="GHEA Grapalat"/>
        </w:rPr>
        <w:t xml:space="preserve"> настоящим приглашением</w:t>
      </w:r>
      <w:r>
        <w:rPr>
          <w:rFonts w:ascii="GHEA Grapalat" w:hAnsi="GHEA Grapalat"/>
          <w:lang w:val="hy-AM"/>
        </w:rPr>
        <w:t>.</w:t>
      </w:r>
      <w:r w:rsidRPr="003F2899">
        <w:t xml:space="preserve"> </w:t>
      </w:r>
      <w:r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Pr>
          <w:rFonts w:ascii="GHEA Grapalat" w:hAnsi="GHEA Grapalat"/>
          <w:sz w:val="24"/>
          <w:szCs w:val="24"/>
        </w:rPr>
        <w:t>5</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xml:space="preserve">. </w:t>
      </w:r>
    </w:p>
    <w:p w:rsidR="00E12B8D" w:rsidRPr="009044F1"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Pr>
          <w:rFonts w:ascii="GHEA Grapalat" w:hAnsi="GHEA Grapalat"/>
          <w:sz w:val="24"/>
          <w:szCs w:val="24"/>
        </w:rPr>
        <w:t>6</w:t>
      </w:r>
      <w:r w:rsidRPr="000A15F9">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E12B8D" w:rsidRPr="009044F1" w:rsidRDefault="00E12B8D" w:rsidP="00E12B8D">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E12B8D" w:rsidRPr="00ED3BA4" w:rsidRDefault="00E12B8D" w:rsidP="00E12B8D">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Pr="009044F1">
        <w:rPr>
          <w:rFonts w:ascii="GHEA Grapalat" w:hAnsi="GHEA Grapalat"/>
          <w:sz w:val="24"/>
          <w:szCs w:val="24"/>
        </w:rPr>
        <w:t>)</w:t>
      </w:r>
      <w:r w:rsidRPr="003A1EBB">
        <w:rPr>
          <w:rFonts w:ascii="GHEA Grapalat" w:hAnsi="GHEA Grapalat"/>
          <w:sz w:val="24"/>
          <w:szCs w:val="24"/>
        </w:rPr>
        <w:tab/>
      </w:r>
      <w:r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Pr>
          <w:rFonts w:ascii="GHEA Grapalat" w:hAnsi="GHEA Grapalat"/>
          <w:sz w:val="24"/>
          <w:szCs w:val="24"/>
        </w:rPr>
        <w:t xml:space="preserve"> </w:t>
      </w:r>
      <w:r>
        <w:rPr>
          <w:rFonts w:ascii="GHEA Grapalat" w:hAnsi="GHEA Grapalat"/>
        </w:rPr>
        <w:t>(на о</w:t>
      </w:r>
      <w:r w:rsidRPr="00325476">
        <w:rPr>
          <w:rFonts w:ascii="GHEA Grapalat" w:hAnsi="GHEA Grapalat"/>
          <w:sz w:val="24"/>
          <w:szCs w:val="24"/>
        </w:rPr>
        <w:t>дин и тот же</w:t>
      </w:r>
      <w:r>
        <w:rPr>
          <w:rFonts w:ascii="GHEA Grapalat" w:hAnsi="GHEA Grapalat"/>
        </w:rPr>
        <w:t xml:space="preserve"> лот)</w:t>
      </w:r>
      <w:r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E12B8D" w:rsidRPr="009044F1" w:rsidRDefault="00E12B8D" w:rsidP="00E12B8D">
      <w:pPr>
        <w:widowControl w:val="0"/>
        <w:spacing w:after="160"/>
        <w:jc w:val="center"/>
        <w:rPr>
          <w:rFonts w:ascii="GHEA Grapalat" w:hAnsi="GHEA Grapalat" w:cs="Arial"/>
          <w:b/>
        </w:rPr>
      </w:pPr>
      <w:r>
        <w:rPr>
          <w:rFonts w:ascii="GHEA Grapalat" w:hAnsi="GHEA Grapalat"/>
          <w:b/>
        </w:rPr>
        <w:t>3.</w:t>
      </w:r>
      <w:r w:rsidRPr="009044F1">
        <w:rPr>
          <w:rFonts w:ascii="GHEA Grapalat" w:hAnsi="GHEA Grapalat"/>
          <w:b/>
        </w:rPr>
        <w:t xml:space="preserve"> РАЗЪЯСНЕНИЕ ПРИГЛАШЕНИЯ </w:t>
      </w:r>
      <w:r w:rsidRPr="00ED2352">
        <w:rPr>
          <w:rFonts w:ascii="GHEA Grapalat" w:hAnsi="GHEA Grapalat"/>
          <w:b/>
        </w:rPr>
        <w:br/>
      </w:r>
      <w:r w:rsidRPr="009044F1">
        <w:rPr>
          <w:rFonts w:ascii="GHEA Grapalat" w:hAnsi="GHEA Grapalat"/>
          <w:b/>
        </w:rPr>
        <w:t xml:space="preserve">И ПОРЯДОК ВНЕСЕНИЯ ИЗМЕНЕНИЯ В ПРИГЛАШЕНИЕ </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lastRenderedPageBreak/>
        <w:t>3.1</w:t>
      </w:r>
      <w:r w:rsidRPr="000A15F9">
        <w:rPr>
          <w:rFonts w:ascii="GHEA Grapalat" w:hAnsi="GHEA Grapalat"/>
        </w:rPr>
        <w:t>.</w:t>
      </w:r>
      <w:r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E12B8D" w:rsidRPr="009044F1" w:rsidRDefault="00E12B8D" w:rsidP="00E12B8D">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Pr>
          <w:rStyle w:val="af6"/>
          <w:rFonts w:ascii="GHEA Grapalat" w:hAnsi="GHEA Grapalat"/>
        </w:rPr>
        <w:footnoteReference w:customMarkFollows="1" w:id="3"/>
        <w:t>5</w:t>
      </w:r>
      <w:r w:rsidRPr="009044F1">
        <w:rPr>
          <w:rFonts w:ascii="GHEA Grapalat" w:hAnsi="GHEA Grapalat"/>
        </w:rPr>
        <w:t>.</w:t>
      </w:r>
      <w:r>
        <w:rPr>
          <w:rFonts w:ascii="GHEA Grapalat" w:hAnsi="GHEA Grapalat"/>
        </w:rPr>
        <w:t xml:space="preserve">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3.2.</w:t>
      </w:r>
      <w:r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E12B8D" w:rsidRPr="00204EEA" w:rsidRDefault="00E12B8D" w:rsidP="00E12B8D">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Pr="007D4470">
        <w:rPr>
          <w:rFonts w:ascii="GHEA Grapalat" w:hAnsi="GHEA Grapalat"/>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sidRPr="007D4470">
        <w:rPr>
          <w:rFonts w:ascii="Sylfaen" w:hAnsi="Sylfaen"/>
          <w:lang w:val="hy-AM"/>
        </w:rPr>
        <w:t xml:space="preserve"> </w:t>
      </w:r>
      <w:r w:rsidRPr="007D4470">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E12B8D" w:rsidRDefault="00E12B8D" w:rsidP="00E12B8D">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Pr="000A15F9">
        <w:rPr>
          <w:rFonts w:ascii="GHEA Grapalat" w:hAnsi="GHEA Grapalat"/>
        </w:rPr>
        <w:t>.</w:t>
      </w:r>
      <w:r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w:t>
      </w:r>
      <w:r w:rsidRPr="009044F1">
        <w:rPr>
          <w:rFonts w:ascii="GHEA Grapalat" w:hAnsi="GHEA Grapalat"/>
        </w:rPr>
        <w:lastRenderedPageBreak/>
        <w:t>опубликовывается объявление о внесении изменений и условиях их предоставления.</w:t>
      </w:r>
      <w:r w:rsidRPr="000811C1">
        <w:rPr>
          <w:rFonts w:ascii="GHEA Grapalat" w:hAnsi="GHEA Grapalat"/>
          <w:vertAlign w:val="superscript"/>
          <w:lang w:val="hy-AM"/>
        </w:rPr>
        <w:t>5</w:t>
      </w:r>
      <w:r w:rsidRPr="009044F1">
        <w:rPr>
          <w:rFonts w:ascii="GHEA Grapalat" w:hAnsi="GHEA Grapalat"/>
        </w:rPr>
        <w:t xml:space="preserve"> </w:t>
      </w:r>
    </w:p>
    <w:p w:rsidR="00E12B8D" w:rsidRPr="000811C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sidRPr="00F9791A">
        <w:rPr>
          <w:rFonts w:ascii="GHEA Grapalat" w:hAnsi="GHEA Grapalat"/>
          <w:lang w:val="hy-AM"/>
        </w:rPr>
        <w:t>Кажд</w:t>
      </w:r>
      <w:r>
        <w:rPr>
          <w:rFonts w:ascii="GHEA Grapalat" w:hAnsi="GHEA Grapalat"/>
        </w:rPr>
        <w:t>ое лицо</w:t>
      </w:r>
      <w:r w:rsidRPr="00CA1F39">
        <w:rPr>
          <w:rFonts w:ascii="GHEA Grapalat" w:hAnsi="GHEA Grapalat"/>
          <w:lang w:val="hy-AM"/>
        </w:rPr>
        <w:t xml:space="preserve"> </w:t>
      </w:r>
      <w:r w:rsidRPr="00F9791A">
        <w:rPr>
          <w:rFonts w:ascii="GHEA Grapalat" w:hAnsi="GHEA Grapalat"/>
          <w:lang w:val="hy-AM"/>
        </w:rPr>
        <w:t>без указания имени</w:t>
      </w:r>
      <w:r>
        <w:rPr>
          <w:rFonts w:ascii="GHEA Grapalat" w:hAnsi="GHEA Grapalat"/>
          <w:lang w:val="hy-AM"/>
        </w:rPr>
        <w:t>,</w:t>
      </w:r>
      <w:r w:rsidRPr="00F9791A">
        <w:rPr>
          <w:rFonts w:ascii="GHEA Grapalat" w:hAnsi="GHEA Grapalat"/>
          <w:lang w:val="hy-AM"/>
        </w:rPr>
        <w:t xml:space="preserve"> до истечения срока, установленного для внесения изменений в приглашение, </w:t>
      </w:r>
      <w:r>
        <w:rPr>
          <w:rFonts w:ascii="GHEA Grapalat" w:hAnsi="GHEA Grapalat"/>
        </w:rPr>
        <w:t xml:space="preserve">имеет право </w:t>
      </w:r>
      <w:r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sidRPr="00F9791A">
        <w:rPr>
          <w:rFonts w:ascii="GHEA Grapalat" w:hAnsi="GHEA Grapalat"/>
          <w:lang w:val="hy-AM"/>
        </w:rPr>
        <w:t xml:space="preserve"> </w:t>
      </w:r>
      <w:r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Pr>
          <w:rFonts w:ascii="GHEA Grapalat" w:hAnsi="GHEA Grapalat"/>
          <w:lang w:val="hy-AM"/>
        </w:rPr>
        <w:t>.</w:t>
      </w:r>
    </w:p>
    <w:p w:rsidR="00E12B8D" w:rsidRPr="009044F1" w:rsidRDefault="00E12B8D" w:rsidP="00E12B8D">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Pr>
          <w:rFonts w:ascii="GHEA Grapalat" w:hAnsi="GHEA Grapalat"/>
          <w:lang w:val="hy-AM"/>
        </w:rPr>
        <w:t>6</w:t>
      </w:r>
      <w:r w:rsidRPr="000A15F9">
        <w:rPr>
          <w:rFonts w:ascii="GHEA Grapalat" w:hAnsi="GHEA Grapalat"/>
        </w:rPr>
        <w:t>.</w:t>
      </w:r>
      <w:r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af6"/>
          <w:rFonts w:ascii="GHEA Grapalat" w:hAnsi="GHEA Grapalat"/>
        </w:rPr>
        <w:footnoteReference w:customMarkFollows="1" w:id="4"/>
        <w:t>6</w:t>
      </w:r>
      <w:r w:rsidRPr="009044F1">
        <w:rPr>
          <w:rFonts w:ascii="GHEA Grapalat" w:hAnsi="GHEA Grapalat"/>
        </w:rPr>
        <w:t xml:space="preserve">. </w:t>
      </w:r>
    </w:p>
    <w:p w:rsidR="00E12B8D" w:rsidRPr="009044F1" w:rsidRDefault="00E12B8D" w:rsidP="00E12B8D">
      <w:pPr>
        <w:widowControl w:val="0"/>
        <w:spacing w:after="160"/>
        <w:jc w:val="center"/>
        <w:rPr>
          <w:rFonts w:ascii="GHEA Grapalat" w:hAnsi="GHEA Grapalat"/>
          <w:b/>
        </w:rPr>
      </w:pPr>
    </w:p>
    <w:p w:rsidR="00E12B8D" w:rsidRPr="00995804" w:rsidRDefault="00E12B8D" w:rsidP="00E12B8D">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E12B8D" w:rsidRPr="009044F1" w:rsidRDefault="00E12B8D" w:rsidP="00E12B8D">
      <w:pPr>
        <w:widowControl w:val="0"/>
        <w:tabs>
          <w:tab w:val="left" w:pos="1134"/>
        </w:tabs>
        <w:spacing w:after="160"/>
        <w:ind w:firstLine="567"/>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Pr>
          <w:rFonts w:ascii="GHEA Grapalat" w:hAnsi="GHEA Grapalat"/>
          <w:sz w:val="24"/>
          <w:szCs w:val="24"/>
        </w:rPr>
        <w:t xml:space="preserve"> </w:t>
      </w:r>
    </w:p>
    <w:p w:rsidR="00E12B8D" w:rsidRPr="009044F1" w:rsidRDefault="00E12B8D" w:rsidP="00E12B8D">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E81619" w:rsidRPr="003630DB" w:rsidRDefault="00E12B8D" w:rsidP="00E81619">
      <w:pPr>
        <w:pStyle w:val="a3"/>
        <w:widowControl w:val="0"/>
        <w:spacing w:after="160"/>
        <w:ind w:firstLine="567"/>
        <w:rPr>
          <w:rFonts w:ascii="Calibri" w:hAnsi="Calibri"/>
          <w:i w:val="0"/>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9E3704" w:rsidRPr="009E3704">
        <w:rPr>
          <w:rFonts w:ascii="GHEA Grapalat" w:hAnsi="GHEA Grapalat"/>
          <w:sz w:val="24"/>
          <w:szCs w:val="24"/>
        </w:rPr>
        <w:t xml:space="preserve">Араратской области </w:t>
      </w:r>
      <w:r w:rsidR="009E3704" w:rsidRPr="009E3704">
        <w:rPr>
          <w:rFonts w:ascii="Calibri" w:hAnsi="Calibri"/>
          <w:sz w:val="24"/>
          <w:szCs w:val="24"/>
        </w:rPr>
        <w:t xml:space="preserve">  </w:t>
      </w:r>
      <w:r w:rsidR="00E81619" w:rsidRPr="00C31813">
        <w:rPr>
          <w:rFonts w:ascii="GHEA Grapalat" w:hAnsi="GHEA Grapalat"/>
          <w:sz w:val="24"/>
          <w:szCs w:val="24"/>
        </w:rPr>
        <w:t xml:space="preserve">Араратской области </w:t>
      </w:r>
      <w:r w:rsidR="00E81619" w:rsidRPr="003630DB">
        <w:rPr>
          <w:rFonts w:ascii="Calibri" w:hAnsi="Calibri"/>
          <w:sz w:val="24"/>
          <w:szCs w:val="24"/>
        </w:rPr>
        <w:t xml:space="preserve">  </w:t>
      </w:r>
      <w:r w:rsidR="00E81619" w:rsidRPr="00E5486D">
        <w:rPr>
          <w:rFonts w:ascii="Sylfaen" w:hAnsi="Sylfaen"/>
          <w:i w:val="0"/>
        </w:rPr>
        <w:t xml:space="preserve">с.  </w:t>
      </w:r>
      <w:r w:rsidR="00E81619" w:rsidRPr="00FB20B0">
        <w:rPr>
          <w:rFonts w:ascii="Sylfaen" w:hAnsi="Sylfaen"/>
          <w:i w:val="0"/>
        </w:rPr>
        <w:t>Айгаван</w:t>
      </w:r>
      <w:r w:rsidR="00E81619" w:rsidRPr="00100BCB">
        <w:rPr>
          <w:rFonts w:ascii="Sylfaen" w:hAnsi="Sylfaen"/>
          <w:i w:val="0"/>
        </w:rPr>
        <w:t xml:space="preserve"> на ул.  </w:t>
      </w:r>
      <w:r w:rsidR="00E81619" w:rsidRPr="00583036">
        <w:rPr>
          <w:rFonts w:ascii="Sylfaen" w:hAnsi="Sylfaen"/>
          <w:i w:val="0"/>
        </w:rPr>
        <w:t>Г</w:t>
      </w:r>
      <w:r w:rsidR="00E81619">
        <w:rPr>
          <w:rFonts w:ascii="Sylfaen" w:hAnsi="Sylfaen"/>
          <w:i w:val="0"/>
        </w:rPr>
        <w:t xml:space="preserve">. </w:t>
      </w:r>
      <w:r w:rsidR="00E81619" w:rsidRPr="000D7AF0">
        <w:rPr>
          <w:rFonts w:ascii="Sylfaen" w:hAnsi="Sylfaen"/>
          <w:i w:val="0"/>
        </w:rPr>
        <w:t>Гукасян</w:t>
      </w:r>
      <w:r w:rsidR="00E81619">
        <w:rPr>
          <w:rFonts w:ascii="Sylfaen" w:hAnsi="Sylfaen"/>
          <w:i w:val="0"/>
          <w:lang w:val="hy-AM"/>
        </w:rPr>
        <w:t xml:space="preserve"> </w:t>
      </w:r>
      <w:r w:rsidR="00E81619">
        <w:rPr>
          <w:rFonts w:ascii="Sylfaen" w:hAnsi="Sylfaen"/>
          <w:i w:val="0"/>
        </w:rPr>
        <w:t>3</w:t>
      </w:r>
      <w:r w:rsidR="00E81619">
        <w:rPr>
          <w:rFonts w:ascii="Sylfaen" w:hAnsi="Sylfaen"/>
          <w:i w:val="0"/>
          <w:lang w:val="hy-AM"/>
        </w:rPr>
        <w:t xml:space="preserve">, </w:t>
      </w:r>
      <w:r w:rsidR="00E81619" w:rsidRPr="00E5486D">
        <w:rPr>
          <w:rFonts w:ascii="Sylfaen" w:hAnsi="Sylfaen"/>
          <w:i w:val="0"/>
        </w:rPr>
        <w:t>1</w:t>
      </w:r>
      <w:r w:rsidR="004F2D4B">
        <w:rPr>
          <w:rFonts w:ascii="Sylfaen" w:hAnsi="Sylfaen"/>
          <w:i w:val="0"/>
        </w:rPr>
        <w:t>6</w:t>
      </w:r>
      <w:r w:rsidR="00E81619" w:rsidRPr="00E5486D">
        <w:rPr>
          <w:rFonts w:ascii="Sylfaen" w:hAnsi="Sylfaen"/>
          <w:i w:val="0"/>
        </w:rPr>
        <w:t>:</w:t>
      </w:r>
      <w:r w:rsidR="004F2D4B">
        <w:rPr>
          <w:rFonts w:ascii="Sylfaen" w:hAnsi="Sylfaen"/>
          <w:i w:val="0"/>
        </w:rPr>
        <w:t>3</w:t>
      </w:r>
      <w:r w:rsidR="00E81619">
        <w:rPr>
          <w:rFonts w:ascii="Sylfaen" w:hAnsi="Sylfaen"/>
          <w:i w:val="0"/>
          <w:lang w:val="hy-AM"/>
        </w:rPr>
        <w:t>0</w:t>
      </w:r>
      <w:r w:rsidR="00E81619" w:rsidRPr="00E5486D">
        <w:rPr>
          <w:rFonts w:ascii="Sylfaen" w:hAnsi="Sylfaen"/>
          <w:i w:val="0"/>
        </w:rPr>
        <w:t xml:space="preserve"> в «</w:t>
      </w:r>
      <w:r w:rsidR="004F2D4B">
        <w:rPr>
          <w:rFonts w:ascii="Sylfaen" w:hAnsi="Sylfaen"/>
          <w:i w:val="0"/>
        </w:rPr>
        <w:t>19</w:t>
      </w:r>
      <w:r w:rsidR="00E81619" w:rsidRPr="00E5486D">
        <w:rPr>
          <w:rFonts w:ascii="Sylfaen" w:hAnsi="Sylfaen"/>
          <w:i w:val="0"/>
        </w:rPr>
        <w:t xml:space="preserve">»  </w:t>
      </w:r>
      <w:r w:rsidR="00E81619">
        <w:rPr>
          <w:rFonts w:ascii="GHEA Grapalat" w:hAnsi="GHEA Grapalat"/>
        </w:rPr>
        <w:t>12</w:t>
      </w:r>
      <w:r w:rsidR="00E81619" w:rsidRPr="003630DB">
        <w:rPr>
          <w:rFonts w:ascii="GHEA Grapalat" w:hAnsi="GHEA Grapalat"/>
        </w:rPr>
        <w:t>.202</w:t>
      </w:r>
      <w:r w:rsidR="004F2D4B">
        <w:rPr>
          <w:rFonts w:ascii="GHEA Grapalat" w:hAnsi="GHEA Grapalat"/>
        </w:rPr>
        <w:t>4</w:t>
      </w:r>
    </w:p>
    <w:p w:rsidR="00E12B8D" w:rsidRDefault="00E12B8D" w:rsidP="00E12B8D">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lastRenderedPageBreak/>
        <w:t xml:space="preserve">дня с даты опубликования в бюллетене объявления и приглашения на настоящую процедуру. </w:t>
      </w:r>
    </w:p>
    <w:p w:rsidR="00E12B8D" w:rsidRDefault="00E12B8D" w:rsidP="00E12B8D">
      <w:pPr>
        <w:pStyle w:val="23"/>
        <w:widowControl w:val="0"/>
        <w:spacing w:after="160" w:line="240" w:lineRule="auto"/>
        <w:ind w:firstLine="567"/>
        <w:rPr>
          <w:rFonts w:ascii="GHEA Grapalat" w:hAnsi="GHEA Grapalat" w:cs="Sylfaen"/>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 "</w:t>
      </w:r>
      <w:r w:rsidR="009E3704" w:rsidRPr="009E3704">
        <w:rPr>
          <w:rFonts w:ascii="Sylfaen" w:hAnsi="Sylfaen"/>
          <w:i/>
          <w:sz w:val="24"/>
          <w:szCs w:val="24"/>
        </w:rPr>
        <w:t xml:space="preserve"> </w:t>
      </w:r>
      <w:r w:rsidR="009E3704" w:rsidRPr="009E3704">
        <w:rPr>
          <w:rFonts w:ascii="Sylfaen" w:hAnsi="Sylfaen"/>
          <w:i/>
          <w:sz w:val="24"/>
          <w:szCs w:val="24"/>
          <w:lang w:val="en-US"/>
        </w:rPr>
        <w:t>A</w:t>
      </w:r>
      <w:r w:rsidR="009E3704" w:rsidRPr="009E3704">
        <w:rPr>
          <w:rFonts w:ascii="Sylfaen" w:hAnsi="Sylfaen"/>
          <w:i/>
          <w:sz w:val="24"/>
          <w:szCs w:val="24"/>
        </w:rPr>
        <w:t>.</w:t>
      </w:r>
      <w:r w:rsidR="009E3704" w:rsidRPr="009E3704">
        <w:rPr>
          <w:rFonts w:ascii="Sylfaen" w:hAnsi="Sylfaen"/>
          <w:i/>
          <w:sz w:val="24"/>
          <w:szCs w:val="24"/>
          <w:lang w:val="en-US"/>
        </w:rPr>
        <w:t>Akop</w:t>
      </w:r>
      <w:r w:rsidR="009E3704" w:rsidRPr="009E3704">
        <w:rPr>
          <w:rFonts w:ascii="Sylfaen" w:hAnsi="Sylfaen"/>
          <w:i/>
          <w:sz w:val="24"/>
          <w:szCs w:val="24"/>
        </w:rPr>
        <w:t>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E12B8D" w:rsidRPr="00D3436F" w:rsidRDefault="00E12B8D" w:rsidP="00E12B8D">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E12B8D" w:rsidRDefault="00E12B8D" w:rsidP="00E12B8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rsidR="00E12B8D" w:rsidRDefault="00E12B8D" w:rsidP="00E12B8D">
      <w:pPr>
        <w:jc w:val="both"/>
        <w:rPr>
          <w:rFonts w:ascii="GHEA Grapalat" w:hAnsi="GHEA Grapalat"/>
        </w:rPr>
      </w:pPr>
      <w:r>
        <w:rPr>
          <w:rFonts w:ascii="GHEA Grapalat" w:hAnsi="GHEA Grapalat"/>
        </w:rPr>
        <w:t xml:space="preserve">   а) подтверждение о соответствии своих данных и </w:t>
      </w:r>
      <w:r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E12B8D" w:rsidRDefault="00E12B8D" w:rsidP="00E12B8D">
      <w:pPr>
        <w:jc w:val="both"/>
        <w:rPr>
          <w:rFonts w:ascii="GHEA Grapalat" w:hAnsi="GHEA Grapalat"/>
        </w:rPr>
      </w:pPr>
      <w:r>
        <w:rPr>
          <w:rFonts w:ascii="GHEA Grapalat" w:hAnsi="GHEA Grapalat"/>
        </w:rPr>
        <w:t xml:space="preserve">   б) </w:t>
      </w:r>
      <w:r w:rsidRPr="003C5795">
        <w:rPr>
          <w:rFonts w:ascii="GHEA Grapalat" w:hAnsi="GHEA Grapalat"/>
        </w:rPr>
        <w:t>подтверждение об обязательстве предоставления обеспечения квалификаци</w:t>
      </w:r>
      <w:r>
        <w:rPr>
          <w:rFonts w:ascii="GHEA Grapalat" w:hAnsi="GHEA Grapalat"/>
        </w:rPr>
        <w:t>и</w:t>
      </w:r>
      <w:r w:rsidRPr="003C5795">
        <w:rPr>
          <w:rFonts w:ascii="GHEA Grapalat" w:hAnsi="GHEA Grapalat"/>
        </w:rPr>
        <w:t xml:space="preserve"> в размере представленного ценового предложения в порядке и сроки, установленные настоящ</w:t>
      </w:r>
      <w:r>
        <w:rPr>
          <w:rFonts w:ascii="GHEA Grapalat" w:hAnsi="GHEA Grapalat"/>
        </w:rPr>
        <w:t>им</w:t>
      </w:r>
      <w:r w:rsidRPr="003C5795">
        <w:rPr>
          <w:rFonts w:ascii="GHEA Grapalat" w:hAnsi="GHEA Grapalat"/>
        </w:rPr>
        <w:t xml:space="preserve"> приглашени</w:t>
      </w:r>
      <w:r>
        <w:rPr>
          <w:rFonts w:ascii="GHEA Grapalat" w:hAnsi="GHEA Grapalat"/>
        </w:rPr>
        <w:t>ем в случае признания отобранным участником</w:t>
      </w:r>
      <w:r w:rsidRPr="00D3436F">
        <w:rPr>
          <w:rFonts w:ascii="GHEA Grapalat" w:hAnsi="GHEA Grapalat"/>
        </w:rPr>
        <w:t xml:space="preserve">    </w:t>
      </w:r>
    </w:p>
    <w:p w:rsidR="00E12B8D" w:rsidRDefault="00E12B8D" w:rsidP="00E12B8D">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12B8D" w:rsidRDefault="00E12B8D" w:rsidP="00E12B8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12B8D" w:rsidRPr="00650DCD" w:rsidRDefault="00E12B8D" w:rsidP="00E12B8D">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Pr>
          <w:rFonts w:ascii="GHEA Grapalat" w:hAnsi="GHEA Grapalat"/>
          <w:sz w:val="24"/>
          <w:szCs w:val="24"/>
        </w:rPr>
        <w:t>д</w:t>
      </w:r>
      <w:r w:rsidRPr="00650DCD">
        <w:rPr>
          <w:rFonts w:ascii="GHEA Grapalat" w:hAnsi="GHEA Grapalat"/>
          <w:sz w:val="24"/>
          <w:szCs w:val="24"/>
        </w:rPr>
        <w:t>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деклация, после вскрытия заявок публикуется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 xml:space="preserve">; </w:t>
      </w:r>
      <w:r w:rsidRPr="005D5092">
        <w:rPr>
          <w:rFonts w:ascii="GHEA Grapalat" w:hAnsi="GHEA Grapalat"/>
          <w:sz w:val="24"/>
          <w:szCs w:val="24"/>
          <w:vertAlign w:val="superscript"/>
        </w:rPr>
        <w:t>6</w:t>
      </w:r>
      <w:r w:rsidRPr="005D5092">
        <w:rPr>
          <w:rFonts w:ascii="GHEA Grapalat" w:hAnsi="GHEA Grapalat"/>
          <w:sz w:val="24"/>
          <w:szCs w:val="24"/>
          <w:vertAlign w:val="superscript"/>
          <w:lang w:val="hy-AM"/>
        </w:rPr>
        <w:t>.1</w:t>
      </w:r>
      <w:r w:rsidRPr="00E80312">
        <w:rPr>
          <w:rFonts w:ascii="GHEA Grapalat" w:hAnsi="GHEA Grapalat"/>
          <w:sz w:val="24"/>
          <w:szCs w:val="24"/>
          <w:vertAlign w:val="superscript"/>
        </w:rPr>
        <w:t xml:space="preserve"> </w:t>
      </w:r>
    </w:p>
    <w:p w:rsidR="00E12B8D" w:rsidRPr="008E138A" w:rsidRDefault="00E12B8D" w:rsidP="00E12B8D">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2) </w:t>
      </w:r>
      <w:r w:rsidRPr="008E138A">
        <w:rPr>
          <w:rFonts w:ascii="GHEA Grapalat" w:hAnsi="GHEA Grapalat"/>
          <w:sz w:val="24"/>
          <w:szCs w:val="24"/>
        </w:rPr>
        <w:t>технические характеристики</w:t>
      </w:r>
      <w:r w:rsidRPr="008E138A">
        <w:rPr>
          <w:rFonts w:ascii="GHEA Grapalat" w:hAnsi="GHEA Grapalat" w:cs="Sylfaen"/>
          <w:sz w:val="24"/>
          <w:szCs w:val="24"/>
        </w:rPr>
        <w:t xml:space="preserve"> предлагаемого им товара</w:t>
      </w:r>
      <w:r w:rsidRPr="008E138A">
        <w:rPr>
          <w:rFonts w:ascii="GHEA Grapalat" w:hAnsi="GHEA Grapalat"/>
          <w:sz w:val="24"/>
          <w:szCs w:val="24"/>
        </w:rPr>
        <w:t xml:space="preserve">, а также товарный знак, </w:t>
      </w:r>
      <w:r w:rsidRPr="008E138A">
        <w:rPr>
          <w:rFonts w:ascii="GHEA Grapalat" w:hAnsi="GHEA Grapalat" w:cs="Sylfaen"/>
          <w:sz w:val="24"/>
          <w:szCs w:val="24"/>
        </w:rPr>
        <w:t xml:space="preserve">фирменное наименование, </w:t>
      </w:r>
      <w:r>
        <w:rPr>
          <w:rFonts w:ascii="GHEA Grapalat" w:hAnsi="GHEA Grapalat" w:cs="Sylfaen"/>
          <w:sz w:val="24"/>
          <w:szCs w:val="24"/>
        </w:rPr>
        <w:t>модель</w:t>
      </w:r>
      <w:r w:rsidRPr="008E138A">
        <w:rPr>
          <w:rFonts w:ascii="GHEA Grapalat" w:hAnsi="GHEA Grapalat" w:cs="Sylfaen"/>
          <w:sz w:val="24"/>
          <w:szCs w:val="24"/>
        </w:rPr>
        <w:t xml:space="preserve"> и</w:t>
      </w:r>
      <w:r w:rsidRPr="008E138A">
        <w:rPr>
          <w:rFonts w:ascii="GHEA Grapalat" w:hAnsi="GHEA Grapalat"/>
          <w:sz w:val="24"/>
          <w:szCs w:val="24"/>
        </w:rPr>
        <w:t xml:space="preserve"> </w:t>
      </w:r>
      <w:r w:rsidRPr="008E138A">
        <w:rPr>
          <w:rFonts w:ascii="GHEA Grapalat" w:hAnsi="GHEA Grapalat"/>
          <w:sz w:val="24"/>
          <w:szCs w:val="24"/>
        </w:rPr>
        <w:lastRenderedPageBreak/>
        <w:t>наименование производителя, (далее — полное описание товара</w:t>
      </w:r>
      <w:r w:rsidRPr="008E138A">
        <w:rPr>
          <w:rFonts w:ascii="GHEA Grapalat" w:hAnsi="GHEA Grapalat"/>
        </w:rPr>
        <w:t xml:space="preserve">). </w:t>
      </w:r>
      <w:r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Pr="002376B5">
        <w:rPr>
          <w:rFonts w:ascii="GHEA Grapalat" w:hAnsi="GHEA Grapalat"/>
          <w:sz w:val="24"/>
          <w:szCs w:val="24"/>
        </w:rPr>
        <w:t xml:space="preserve">модель </w:t>
      </w:r>
      <w:r w:rsidRPr="002376B5">
        <w:rPr>
          <w:rFonts w:ascii="GHEA Grapalat" w:hAnsi="GHEA Grapalat"/>
        </w:rPr>
        <w:t>если не применяется условие, установленное последним предложением пункта 1.1 настоящей части</w:t>
      </w:r>
      <w:r w:rsidRPr="008E138A" w:rsidDel="001B47B5">
        <w:rPr>
          <w:rFonts w:ascii="GHEA Grapalat" w:hAnsi="GHEA Grapalat"/>
        </w:rPr>
        <w:t xml:space="preserve"> </w:t>
      </w:r>
      <w:r w:rsidRPr="008E138A">
        <w:rPr>
          <w:rStyle w:val="af6"/>
          <w:rFonts w:ascii="GHEA Grapalat" w:hAnsi="GHEA Grapalat" w:cs="Sylfaen"/>
          <w:sz w:val="24"/>
          <w:szCs w:val="24"/>
        </w:rPr>
        <w:footnoteReference w:customMarkFollows="1" w:id="5"/>
        <w:t>7</w:t>
      </w:r>
      <w:r w:rsidRPr="008E138A">
        <w:rPr>
          <w:rFonts w:ascii="GHEA Grapalat" w:hAnsi="GHEA Grapalat" w:cs="Sylfaen"/>
          <w:sz w:val="24"/>
          <w:szCs w:val="24"/>
        </w:rPr>
        <w:t>:</w:t>
      </w:r>
      <w:r w:rsidRPr="008E138A">
        <w:t xml:space="preserve"> </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утвержденное им ценовое предложение;</w:t>
      </w:r>
    </w:p>
    <w:p w:rsidR="00E12B8D" w:rsidRPr="00AA7117" w:rsidRDefault="00E12B8D" w:rsidP="00E12B8D">
      <w:pPr>
        <w:widowControl w:val="0"/>
        <w:tabs>
          <w:tab w:val="left" w:pos="1134"/>
        </w:tabs>
        <w:spacing w:after="160"/>
        <w:ind w:firstLine="567"/>
        <w:jc w:val="both"/>
        <w:rPr>
          <w:rFonts w:ascii="GHEA Grapalat" w:hAnsi="GHEA Grapalat"/>
        </w:rPr>
      </w:pP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w:t>
      </w:r>
      <w:r w:rsidRPr="000811C1">
        <w:rPr>
          <w:rFonts w:ascii="GHEA Grapalat" w:hAnsi="GHEA Grapalat"/>
        </w:rPr>
        <w:t>-</w:t>
      </w:r>
      <w:r w:rsidRPr="009044F1">
        <w:rPr>
          <w:rFonts w:ascii="GHEA Grapalat" w:hAnsi="GHEA Grapalat"/>
        </w:rPr>
        <w:t xml:space="preserve"> в форме наличных денег или банковской гарантии</w:t>
      </w:r>
      <w:r>
        <w:rPr>
          <w:rFonts w:ascii="GHEA Grapalat" w:hAnsi="GHEA Grapalat"/>
          <w:lang w:val="hy-AM"/>
        </w:rPr>
        <w:t>.</w:t>
      </w:r>
      <w:r>
        <w:rPr>
          <w:rStyle w:val="af6"/>
          <w:rFonts w:ascii="GHEA Grapalat" w:hAnsi="GHEA Grapalat"/>
        </w:rPr>
        <w:footnoteReference w:customMarkFollows="1" w:id="6"/>
        <w:t>8</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E12B8D" w:rsidRPr="00D3436F" w:rsidRDefault="00E12B8D" w:rsidP="00E12B8D">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E12B8D" w:rsidRDefault="00E12B8D" w:rsidP="00E12B8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E12B8D" w:rsidRDefault="00E12B8D" w:rsidP="00E12B8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E12B8D" w:rsidRDefault="00E12B8D" w:rsidP="00E12B8D">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w:t>
      </w:r>
      <w:r>
        <w:rPr>
          <w:rFonts w:ascii="GHEA Grapalat" w:hAnsi="GHEA Grapalat" w:cs="Sylfaen"/>
          <w:sz w:val="24"/>
          <w:szCs w:val="24"/>
        </w:rPr>
        <w:lastRenderedPageBreak/>
        <w:t>представившему заявку участнику.</w:t>
      </w:r>
    </w:p>
    <w:p w:rsidR="00E12B8D" w:rsidRDefault="00E12B8D" w:rsidP="00E12B8D">
      <w:pPr>
        <w:rPr>
          <w:rFonts w:ascii="GHEA Grapalat" w:hAnsi="GHEA Grapalat"/>
          <w:b/>
        </w:rPr>
      </w:pPr>
    </w:p>
    <w:p w:rsidR="00E12B8D" w:rsidRPr="009044F1" w:rsidRDefault="00E12B8D" w:rsidP="00E12B8D">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503B90">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F677F1">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E12B8D" w:rsidRPr="009044F1" w:rsidRDefault="00E12B8D" w:rsidP="00E12B8D">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sidRPr="00F677F1">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w:t>
      </w:r>
      <w:r>
        <w:rPr>
          <w:rFonts w:ascii="GHEA Grapalat" w:hAnsi="GHEA Grapalat"/>
          <w:sz w:val="24"/>
          <w:szCs w:val="24"/>
        </w:rPr>
        <w:t>с</w:t>
      </w:r>
      <w:r w:rsidRPr="009044F1">
        <w:rPr>
          <w:rFonts w:ascii="GHEA Grapalat" w:hAnsi="GHEA Grapalat"/>
          <w:sz w:val="24"/>
          <w:szCs w:val="24"/>
        </w:rPr>
        <w:t>тоимость"</w:t>
      </w:r>
      <w:r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Pr>
          <w:rFonts w:ascii="GHEA Grapalat" w:hAnsi="GHEA Grapalat"/>
          <w:sz w:val="24"/>
          <w:szCs w:val="24"/>
        </w:rPr>
        <w:t xml:space="preserve">, </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xml:space="preserve">, и они соответствуют друг другу, а в сумме, указанной буквами в графе общей цены, заполнены лишние слова, в </w:t>
      </w:r>
      <w:r w:rsidRPr="00A14685">
        <w:rPr>
          <w:rFonts w:ascii="GHEA Grapalat" w:hAnsi="GHEA Grapalat"/>
          <w:sz w:val="24"/>
          <w:szCs w:val="24"/>
        </w:rPr>
        <w:lastRenderedPageBreak/>
        <w:t>результате чего получается несуществующая цифра.</w:t>
      </w:r>
      <w:r w:rsidRPr="00AE1E38">
        <w:rPr>
          <w:rFonts w:ascii="GHEA Grapalat" w:hAnsi="GHEA Grapalat"/>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7803DF">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E12B8D" w:rsidRPr="009044F1"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E12B8D" w:rsidRPr="009044F1" w:rsidRDefault="00E12B8D" w:rsidP="00E12B8D">
      <w:pPr>
        <w:pStyle w:val="23"/>
        <w:widowControl w:val="0"/>
        <w:spacing w:after="160" w:line="240" w:lineRule="auto"/>
        <w:ind w:firstLine="567"/>
        <w:rPr>
          <w:rFonts w:ascii="GHEA Grapalat" w:hAnsi="GHEA Grapalat"/>
          <w:sz w:val="24"/>
          <w:szCs w:val="24"/>
        </w:rPr>
      </w:pPr>
    </w:p>
    <w:p w:rsidR="00E12B8D" w:rsidRPr="009044F1" w:rsidRDefault="00E12B8D" w:rsidP="00E12B8D">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E12B8D" w:rsidRPr="00AA7117" w:rsidRDefault="00E12B8D" w:rsidP="00E12B8D">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12B8D" w:rsidRPr="009044F1" w:rsidRDefault="00E12B8D" w:rsidP="00E12B8D">
      <w:pPr>
        <w:widowControl w:val="0"/>
        <w:spacing w:after="160"/>
        <w:ind w:firstLine="567"/>
        <w:jc w:val="center"/>
        <w:rPr>
          <w:rFonts w:ascii="GHEA Grapalat" w:hAnsi="GHEA Grapalat"/>
          <w:b/>
        </w:rPr>
      </w:pPr>
    </w:p>
    <w:p w:rsidR="00E12B8D" w:rsidRPr="00CC0E15"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cs="Sylfaen"/>
        </w:rPr>
      </w:pPr>
    </w:p>
    <w:p w:rsidR="00E12B8D" w:rsidRPr="009044F1" w:rsidRDefault="00E12B8D" w:rsidP="00E12B8D">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E12B8D" w:rsidRPr="009044F1" w:rsidRDefault="00E12B8D" w:rsidP="00E12B8D">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на </w:t>
      </w:r>
      <w:r w:rsidR="007E5C72" w:rsidRPr="005C2DD1">
        <w:rPr>
          <w:rFonts w:ascii="GHEA Grapalat" w:hAnsi="GHEA Grapalat"/>
          <w:sz w:val="24"/>
          <w:szCs w:val="24"/>
        </w:rPr>
        <w:t>Таперакан, Исакови 2</w:t>
      </w:r>
      <w:r w:rsidR="009E3704" w:rsidRPr="009E3704">
        <w:rPr>
          <w:rFonts w:ascii="Sylfaen" w:hAnsi="Sylfaen"/>
          <w:sz w:val="24"/>
          <w:szCs w:val="24"/>
        </w:rPr>
        <w:t xml:space="preserve">, </w:t>
      </w:r>
      <w:r w:rsidR="009E3704" w:rsidRPr="009E3704">
        <w:rPr>
          <w:rFonts w:ascii="GHEA Grapalat" w:hAnsi="GHEA Grapalat"/>
          <w:sz w:val="24"/>
          <w:szCs w:val="24"/>
        </w:rPr>
        <w:t xml:space="preserve"> </w:t>
      </w:r>
      <w:r w:rsidR="007941A0" w:rsidRPr="006115EF">
        <w:rPr>
          <w:rFonts w:ascii="GHEA Grapalat" w:hAnsi="GHEA Grapalat"/>
          <w:sz w:val="24"/>
          <w:szCs w:val="24"/>
        </w:rPr>
        <w:t>1</w:t>
      </w:r>
      <w:r w:rsidR="004F2D4B">
        <w:rPr>
          <w:rFonts w:ascii="GHEA Grapalat" w:hAnsi="GHEA Grapalat"/>
          <w:sz w:val="24"/>
          <w:szCs w:val="24"/>
        </w:rPr>
        <w:t>6</w:t>
      </w:r>
      <w:r w:rsidR="009E3704" w:rsidRPr="006115EF">
        <w:rPr>
          <w:rFonts w:ascii="GHEA Grapalat" w:hAnsi="GHEA Grapalat"/>
          <w:sz w:val="24"/>
          <w:szCs w:val="24"/>
        </w:rPr>
        <w:t>:</w:t>
      </w:r>
      <w:r w:rsidR="004F2D4B">
        <w:rPr>
          <w:rFonts w:ascii="Sylfaen" w:hAnsi="Sylfaen"/>
          <w:sz w:val="24"/>
          <w:szCs w:val="24"/>
        </w:rPr>
        <w:t>3</w:t>
      </w:r>
      <w:r w:rsidR="004F2D4B">
        <w:rPr>
          <w:rFonts w:ascii="GHEA Grapalat" w:hAnsi="GHEA Grapalat"/>
          <w:sz w:val="24"/>
          <w:szCs w:val="24"/>
        </w:rPr>
        <w:t>0 в 19.12.2024</w:t>
      </w:r>
      <w:r w:rsidR="009E3704" w:rsidRPr="006115EF">
        <w:rPr>
          <w:rFonts w:ascii="Sylfaen" w:hAnsi="Sylfaen"/>
          <w:sz w:val="24"/>
          <w:szCs w:val="24"/>
          <w:lang w:val="hy-AM"/>
        </w:rPr>
        <w:t xml:space="preserve"> </w:t>
      </w:r>
      <w:r w:rsidRPr="009044F1">
        <w:rPr>
          <w:rFonts w:ascii="GHEA Grapalat" w:hAnsi="GHEA Grapalat"/>
          <w:sz w:val="24"/>
          <w:szCs w:val="24"/>
        </w:rPr>
        <w:t xml:space="preserve">со дня опубликования в </w:t>
      </w:r>
      <w:r>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lastRenderedPageBreak/>
        <w:t>На заседании по вскрытию</w:t>
      </w:r>
      <w:r>
        <w:rPr>
          <w:rFonts w:ascii="GHEA Grapalat" w:hAnsi="GHEA Grapalat"/>
        </w:rPr>
        <w:t xml:space="preserve"> и оценке</w:t>
      </w:r>
      <w:r w:rsidRPr="009044F1">
        <w:rPr>
          <w:rFonts w:ascii="GHEA Grapalat" w:hAnsi="GHEA Grapalat"/>
        </w:rPr>
        <w:t xml:space="preserve"> заявок</w:t>
      </w:r>
      <w:r>
        <w:rPr>
          <w:rFonts w:ascii="GHEA Grapalat" w:hAnsi="GHEA Grapalat"/>
        </w:rPr>
        <w:t>:</w:t>
      </w:r>
    </w:p>
    <w:p w:rsidR="00E12B8D" w:rsidRDefault="00E12B8D" w:rsidP="00E12B8D">
      <w:pPr>
        <w:widowControl w:val="0"/>
        <w:spacing w:after="160"/>
        <w:ind w:firstLine="567"/>
        <w:jc w:val="both"/>
        <w:rPr>
          <w:rFonts w:ascii="GHEA Grapalat" w:hAnsi="GHEA Grapalat"/>
        </w:rPr>
      </w:pPr>
      <w:r w:rsidRPr="009044F1">
        <w:rPr>
          <w:rFonts w:ascii="GHEA Grapalat" w:hAnsi="GHEA Grapalat"/>
        </w:rPr>
        <w:t xml:space="preserve"> </w:t>
      </w:r>
      <w:r>
        <w:rPr>
          <w:rFonts w:ascii="GHEA Grapalat" w:hAnsi="GHEA Grapalat"/>
        </w:rPr>
        <w:t xml:space="preserve">1) </w:t>
      </w:r>
      <w:r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E12B8D" w:rsidRPr="002A665D" w:rsidRDefault="00E12B8D" w:rsidP="00E12B8D">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E12B8D" w:rsidRPr="009044F1" w:rsidRDefault="00E12B8D" w:rsidP="00E12B8D">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 xml:space="preserve">или </w:t>
      </w:r>
      <w:r w:rsidRPr="009044F1">
        <w:rPr>
          <w:rFonts w:ascii="GHEA Grapalat" w:hAnsi="GHEA Grapalat"/>
        </w:rPr>
        <w:t>те, которые не соответствуют требованиям приглашения</w:t>
      </w:r>
      <w:r>
        <w:rPr>
          <w:rFonts w:ascii="GHEA Grapalat" w:hAnsi="GHEA Grapalat"/>
        </w:rPr>
        <w:t xml:space="preserve">, </w:t>
      </w:r>
      <w:r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E12B8D" w:rsidRPr="00352B29"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w:t>
      </w:r>
      <w:r w:rsidRPr="009044F1">
        <w:rPr>
          <w:rFonts w:ascii="GHEA Grapalat" w:hAnsi="GHEA Grapalat"/>
          <w:sz w:val="24"/>
          <w:szCs w:val="24"/>
        </w:rPr>
        <w:lastRenderedPageBreak/>
        <w:t xml:space="preserve">Причем при определении комиссией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Pr="00352B29">
        <w:rPr>
          <w:rFonts w:ascii="GHEA Grapalat" w:hAnsi="GHEA Grapalat"/>
          <w:sz w:val="24"/>
          <w:szCs w:val="24"/>
        </w:rPr>
        <w:t>.</w:t>
      </w:r>
    </w:p>
    <w:p w:rsidR="00E12B8D" w:rsidRPr="00A01157"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7"/>
        <w:t>10</w:t>
      </w:r>
      <w:r>
        <w:rPr>
          <w:rFonts w:ascii="GHEA Grapalat" w:hAnsi="GHEA Grapalat"/>
          <w:i w:val="0"/>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5</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 xml:space="preserve">отобранного или </w:t>
      </w:r>
      <w:r w:rsidRPr="003F64C5">
        <w:rPr>
          <w:rFonts w:ascii="GHEA Grapalat" w:hAnsi="GHEA Grapalat"/>
          <w:sz w:val="24"/>
          <w:szCs w:val="24"/>
        </w:rPr>
        <w:t>непризнанны</w:t>
      </w:r>
      <w:r>
        <w:rPr>
          <w:rFonts w:ascii="GHEA Grapalat" w:hAnsi="GHEA Grapalat"/>
          <w:sz w:val="24"/>
          <w:szCs w:val="24"/>
        </w:rPr>
        <w:t>х таковыми участников</w:t>
      </w:r>
      <w:r w:rsidRPr="009044F1">
        <w:rPr>
          <w:rFonts w:ascii="GHEA Grapalat" w:hAnsi="GHEA Grapalat"/>
          <w:sz w:val="24"/>
          <w:szCs w:val="24"/>
        </w:rPr>
        <w:t xml:space="preserve">. </w:t>
      </w:r>
      <w:r w:rsidRPr="002F2045">
        <w:rPr>
          <w:rFonts w:ascii="GHEA Grapalat" w:hAnsi="GHEA Grapalat"/>
          <w:sz w:val="24"/>
          <w:szCs w:val="24"/>
        </w:rPr>
        <w:t xml:space="preserve">В случае </w:t>
      </w:r>
      <w:r>
        <w:rPr>
          <w:rFonts w:ascii="GHEA Grapalat" w:hAnsi="GHEA Grapalat"/>
          <w:sz w:val="24"/>
          <w:szCs w:val="24"/>
        </w:rPr>
        <w:t>за</w:t>
      </w:r>
      <w:r w:rsidRPr="002F2045">
        <w:rPr>
          <w:rFonts w:ascii="GHEA Grapalat" w:hAnsi="GHEA Grapalat"/>
          <w:sz w:val="24"/>
          <w:szCs w:val="24"/>
        </w:rPr>
        <w:t xml:space="preserve">купки товаров комиссия также оценивает соответствие </w:t>
      </w:r>
      <w:r>
        <w:rPr>
          <w:rFonts w:ascii="GHEA Grapalat" w:hAnsi="GHEA Grapalat"/>
          <w:sz w:val="24"/>
          <w:szCs w:val="24"/>
        </w:rPr>
        <w:t xml:space="preserve">полного описания </w:t>
      </w:r>
      <w:r w:rsidRPr="002F2045">
        <w:rPr>
          <w:rFonts w:ascii="GHEA Grapalat" w:hAnsi="GHEA Grapalat"/>
          <w:sz w:val="24"/>
          <w:szCs w:val="24"/>
        </w:rPr>
        <w:t>представленных товаров требованиям приглашения</w:t>
      </w:r>
      <w:r>
        <w:rPr>
          <w:rFonts w:ascii="GHEA Grapalat" w:hAnsi="GHEA Grapalat"/>
          <w:sz w:val="24"/>
          <w:szCs w:val="24"/>
        </w:rPr>
        <w:t>.</w:t>
      </w:r>
    </w:p>
    <w:p w:rsidR="00E12B8D" w:rsidRPr="00186559"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Pr>
          <w:rFonts w:ascii="GHEA Grapalat" w:hAnsi="GHEA Grapalat"/>
          <w:sz w:val="24"/>
          <w:szCs w:val="24"/>
        </w:rPr>
        <w:t>на заседаниии комиссии</w:t>
      </w:r>
      <w:r w:rsidRPr="009044F1">
        <w:rPr>
          <w:rFonts w:ascii="GHEA Grapalat" w:hAnsi="GHEA Grapalat"/>
          <w:sz w:val="24"/>
          <w:szCs w:val="24"/>
        </w:rPr>
        <w:t xml:space="preserve"> </w:t>
      </w:r>
      <w:r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Pr="0075330D">
        <w:rPr>
          <w:rFonts w:ascii="GHEA Grapalat" w:hAnsi="GHEA Grapalat"/>
          <w:sz w:val="24"/>
          <w:szCs w:val="24"/>
        </w:rPr>
        <w:t xml:space="preserve"> </w:t>
      </w:r>
      <w:r w:rsidRPr="009044F1">
        <w:rPr>
          <w:rFonts w:ascii="GHEA Grapalat" w:hAnsi="GHEA Grapalat"/>
          <w:sz w:val="24"/>
          <w:szCs w:val="24"/>
        </w:rPr>
        <w:t>присутствуют</w:t>
      </w:r>
      <w:r w:rsidRPr="0075330D">
        <w:rPr>
          <w:rFonts w:ascii="GHEA Grapalat" w:hAnsi="GHEA Grapalat"/>
          <w:sz w:val="24"/>
          <w:szCs w:val="24"/>
        </w:rPr>
        <w:t xml:space="preserve"> </w:t>
      </w:r>
      <w:r w:rsidRPr="009044F1">
        <w:rPr>
          <w:rFonts w:ascii="GHEA Grapalat" w:hAnsi="GHEA Grapalat"/>
          <w:sz w:val="24"/>
          <w:szCs w:val="24"/>
        </w:rPr>
        <w:t>на заседании</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E12B8D" w:rsidRPr="00A50C53"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sidRPr="00D64A0E">
        <w:rPr>
          <w:rFonts w:ascii="GHEA Grapalat" w:hAnsi="GHEA Grapalat"/>
          <w:sz w:val="24"/>
          <w:szCs w:val="24"/>
        </w:rPr>
        <w:t xml:space="preserve"> </w:t>
      </w:r>
      <w:r w:rsidRPr="00CA3860">
        <w:rPr>
          <w:rFonts w:ascii="GHEA Grapalat" w:hAnsi="GHEA Grapalat"/>
          <w:sz w:val="24"/>
          <w:szCs w:val="24"/>
        </w:rPr>
        <w:t xml:space="preserve">Если в результате переговоров представленные участниками цены остаются равными, процедура закупки на основании пункта 1 части </w:t>
      </w:r>
      <w:r w:rsidRPr="00CA3860">
        <w:rPr>
          <w:rFonts w:ascii="GHEA Grapalat" w:hAnsi="GHEA Grapalat"/>
          <w:sz w:val="24"/>
          <w:szCs w:val="24"/>
        </w:rPr>
        <w:lastRenderedPageBreak/>
        <w:t>1 статьи 37 Закона объявляется несостоявшейся</w:t>
      </w:r>
      <w:r>
        <w:rPr>
          <w:rFonts w:ascii="GHEA Grapalat" w:hAnsi="GHEA Grapalat"/>
          <w:sz w:val="24"/>
          <w:szCs w:val="24"/>
        </w:rPr>
        <w:t>.</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12B8D" w:rsidRPr="009044F1"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E12B8D" w:rsidRPr="009044F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E12B8D" w:rsidRDefault="00E12B8D" w:rsidP="00E12B8D">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E12B8D" w:rsidRPr="00AA7117" w:rsidRDefault="00E12B8D" w:rsidP="00E12B8D">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E12B8D"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w:t>
      </w:r>
      <w:r w:rsidRPr="009044F1">
        <w:rPr>
          <w:rFonts w:ascii="GHEA Grapalat" w:hAnsi="GHEA Grapalat"/>
          <w:sz w:val="24"/>
          <w:szCs w:val="24"/>
        </w:rPr>
        <w:lastRenderedPageBreak/>
        <w:t>неуд</w:t>
      </w:r>
      <w:r>
        <w:rPr>
          <w:rFonts w:ascii="GHEA Grapalat" w:hAnsi="GHEA Grapalat"/>
          <w:sz w:val="24"/>
          <w:szCs w:val="24"/>
        </w:rPr>
        <w:t>овлетворительно и отклоняется</w:t>
      </w:r>
      <w:r w:rsidRPr="005D7FA6">
        <w:rPr>
          <w:rFonts w:ascii="GHEA Grapalat" w:hAnsi="GHEA Grapalat"/>
          <w:sz w:val="24"/>
          <w:szCs w:val="24"/>
        </w:rPr>
        <w:t xml:space="preserve">, 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E12B8D" w:rsidRPr="009044F1" w:rsidRDefault="00E12B8D" w:rsidP="00E12B8D">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 xml:space="preserve">заказчика уполномоченный орган публикует в </w:t>
      </w:r>
      <w:r w:rsidRPr="00982592">
        <w:rPr>
          <w:rFonts w:ascii="GHEA Grapalat" w:hAnsi="GHEA Grapalat"/>
        </w:rPr>
        <w:lastRenderedPageBreak/>
        <w:t>бюллетене.</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E12B8D" w:rsidRPr="00B24E4B" w:rsidRDefault="00E12B8D" w:rsidP="00E12B8D">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E12B8D" w:rsidRPr="00B24E4B" w:rsidRDefault="00E12B8D" w:rsidP="00AE05F5">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12B8D" w:rsidRDefault="00E12B8D" w:rsidP="00AE05F5">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r w:rsidRPr="006E181F">
        <w:rPr>
          <w:rFonts w:ascii="GHEA Grapalat" w:hAnsi="GHEA Grapalat"/>
        </w:rPr>
        <w:t>сорокодневного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E12B8D" w:rsidRPr="00637CD2" w:rsidRDefault="00E12B8D" w:rsidP="00E12B8D">
      <w:pPr>
        <w:widowControl w:val="0"/>
        <w:tabs>
          <w:tab w:val="left" w:pos="1134"/>
        </w:tabs>
        <w:ind w:left="-360"/>
        <w:jc w:val="both"/>
        <w:rPr>
          <w:rFonts w:ascii="GHEA Grapalat" w:hAnsi="GHEA Grapalat"/>
        </w:rPr>
      </w:pPr>
      <w:r w:rsidRPr="00637CD2">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12B8D" w:rsidRPr="00637CD2" w:rsidRDefault="00E12B8D" w:rsidP="00E12B8D">
      <w:pPr>
        <w:widowControl w:val="0"/>
        <w:ind w:left="284"/>
        <w:contextualSpacing/>
        <w:jc w:val="both"/>
        <w:rPr>
          <w:rFonts w:ascii="GHEA Grapalat" w:hAnsi="GHEA Grapalat"/>
        </w:rPr>
      </w:pPr>
    </w:p>
    <w:p w:rsidR="00E12B8D" w:rsidRPr="009044F1" w:rsidRDefault="00E12B8D" w:rsidP="00E12B8D">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E12B8D" w:rsidRDefault="00E12B8D" w:rsidP="00E12B8D">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 xml:space="preserve">8.15 </w:t>
      </w:r>
      <w:r w:rsidRPr="00A74478">
        <w:rPr>
          <w:rFonts w:ascii="GHEA Grapalat" w:hAnsi="GHEA Grapalat"/>
          <w:sz w:val="24"/>
          <w:szCs w:val="24"/>
        </w:rPr>
        <w:t>Документы, указанные в пунктах 8.</w:t>
      </w:r>
      <w:r>
        <w:rPr>
          <w:rFonts w:ascii="GHEA Grapalat" w:hAnsi="GHEA Grapalat"/>
          <w:sz w:val="24"/>
          <w:szCs w:val="24"/>
        </w:rPr>
        <w:t>8</w:t>
      </w:r>
      <w:r w:rsidRPr="00A74478">
        <w:rPr>
          <w:rFonts w:ascii="GHEA Grapalat" w:hAnsi="GHEA Grapalat"/>
          <w:sz w:val="24"/>
          <w:szCs w:val="24"/>
        </w:rPr>
        <w:t xml:space="preserve"> и 8.</w:t>
      </w:r>
      <w:r>
        <w:rPr>
          <w:rFonts w:ascii="GHEA Grapalat" w:hAnsi="GHEA Grapalat"/>
          <w:sz w:val="24"/>
          <w:szCs w:val="24"/>
        </w:rPr>
        <w:t>9</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E12B8D" w:rsidRPr="001439BD" w:rsidRDefault="00E12B8D" w:rsidP="00E12B8D">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12B8D" w:rsidRPr="00BF1CBD" w:rsidRDefault="00E12B8D" w:rsidP="00E12B8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8.17.</w:t>
      </w:r>
      <w:r w:rsidRPr="00BF1CBD">
        <w:rPr>
          <w:rFonts w:ascii="GHEA Grapalat" w:hAnsi="GHEA Grapalat"/>
          <w:spacing w:val="-4"/>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E12B8D" w:rsidRDefault="00E12B8D" w:rsidP="00E12B8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E12B8D" w:rsidRPr="000811C1"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E12B8D" w:rsidRPr="008C0D41" w:rsidRDefault="00E12B8D" w:rsidP="00E12B8D">
      <w:pPr>
        <w:widowControl w:val="0"/>
        <w:tabs>
          <w:tab w:val="left" w:pos="1276"/>
        </w:tabs>
        <w:spacing w:after="160"/>
        <w:ind w:firstLine="567"/>
        <w:jc w:val="both"/>
        <w:rPr>
          <w:rFonts w:ascii="GHEA Grapalat" w:hAnsi="GHEA Grapalat"/>
        </w:rPr>
      </w:pPr>
      <w:r w:rsidRPr="008C0D41">
        <w:rPr>
          <w:rFonts w:ascii="GHEA Grapalat" w:hAnsi="GHEA Grapalat"/>
        </w:rPr>
        <w:t>8.19.</w:t>
      </w:r>
      <w:r w:rsidRPr="008C0D41">
        <w:rPr>
          <w:rFonts w:ascii="GHEA Grapalat" w:hAnsi="GHEA Grapalat"/>
        </w:rPr>
        <w:tab/>
        <w:t>В случае если отобранный участник не заключает (отказывается</w:t>
      </w:r>
      <w:r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решением комиссии отобранным  участником </w:t>
      </w:r>
      <w:r w:rsidRPr="008C0D41">
        <w:rPr>
          <w:rFonts w:ascii="GHEA Grapalat" w:hAnsi="GHEA Grapalat"/>
          <w:lang w:val="hy-AM"/>
        </w:rPr>
        <w:t xml:space="preserve"> </w:t>
      </w:r>
      <w:r w:rsidRPr="008C0D41">
        <w:rPr>
          <w:rFonts w:ascii="GHEA Grapalat" w:hAnsi="GHEA Grapalat"/>
        </w:rPr>
        <w:t>признается участник занявший следующее место</w:t>
      </w:r>
      <w:r w:rsidRPr="008C0D41">
        <w:rPr>
          <w:rFonts w:ascii="GHEA Grapalat" w:hAnsi="GHEA Grapalat"/>
          <w:lang w:val="hy-AM"/>
        </w:rPr>
        <w:t xml:space="preserve"> </w:t>
      </w:r>
      <w:r w:rsidRPr="008C0D41">
        <w:rPr>
          <w:rFonts w:ascii="GHEA Grapalat" w:hAnsi="GHEA Grapalat"/>
        </w:rPr>
        <w:t>с применением процедуры, установленной пунктами 8.12-8.18 части 1 настоящего Приглашения.</w:t>
      </w:r>
    </w:p>
    <w:p w:rsidR="00E12B8D" w:rsidRPr="009044F1" w:rsidRDefault="00E12B8D" w:rsidP="00E12B8D">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rPr>
        <w:t>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12B8D" w:rsidRPr="005114D0" w:rsidRDefault="00E12B8D" w:rsidP="00E12B8D">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w:t>
      </w:r>
      <w:r w:rsidRPr="009044F1">
        <w:rPr>
          <w:rFonts w:ascii="GHEA Grapalat" w:hAnsi="GHEA Grapalat"/>
          <w:sz w:val="24"/>
          <w:szCs w:val="24"/>
        </w:rPr>
        <w:lastRenderedPageBreak/>
        <w:t>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E12B8D" w:rsidRPr="00374F4A" w:rsidRDefault="00E12B8D" w:rsidP="00E12B8D">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8.21.</w:t>
      </w:r>
      <w:r w:rsidRPr="00B57B4F">
        <w:rPr>
          <w:rFonts w:ascii="GHEA Grapalat" w:hAnsi="GHEA Grapalat"/>
          <w:sz w:val="24"/>
          <w:szCs w:val="24"/>
        </w:rPr>
        <w:tab/>
        <w:t>С целью применения пункта 8.20. части 1 настоящего приглашения может быть созвано внеочередное заседание комиссии.</w:t>
      </w:r>
    </w:p>
    <w:p w:rsidR="00E12B8D" w:rsidRPr="000811C1" w:rsidRDefault="00E12B8D" w:rsidP="00E12B8D">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E12B8D" w:rsidRDefault="00E12B8D" w:rsidP="00E12B8D">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12B8D" w:rsidRDefault="00E12B8D" w:rsidP="00E12B8D">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12B8D" w:rsidRPr="00B6749E" w:rsidRDefault="00E12B8D" w:rsidP="00AE05F5">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E12B8D" w:rsidRDefault="00E12B8D" w:rsidP="00AE05F5">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12B8D" w:rsidRDefault="00E12B8D" w:rsidP="00E12B8D">
      <w:pPr>
        <w:pStyle w:val="norm"/>
        <w:widowControl w:val="0"/>
        <w:tabs>
          <w:tab w:val="left" w:pos="1276"/>
        </w:tabs>
        <w:spacing w:line="240" w:lineRule="auto"/>
        <w:ind w:left="284" w:firstLine="0"/>
        <w:contextualSpacing/>
        <w:rPr>
          <w:rFonts w:ascii="GHEA Grapalat" w:hAnsi="GHEA Grapalat"/>
          <w:sz w:val="24"/>
          <w:szCs w:val="24"/>
        </w:rPr>
      </w:pPr>
    </w:p>
    <w:p w:rsidR="00E12B8D" w:rsidRPr="00747338" w:rsidRDefault="00E12B8D" w:rsidP="00E12B8D">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12B8D" w:rsidRDefault="00E12B8D" w:rsidP="00E12B8D">
      <w:pPr>
        <w:rPr>
          <w:rFonts w:ascii="GHEA Grapalat" w:hAnsi="GHEA Grapalat"/>
          <w:b/>
        </w:rPr>
      </w:pPr>
      <w:r>
        <w:rPr>
          <w:rFonts w:ascii="GHEA Grapalat" w:hAnsi="GHEA Grapalat"/>
          <w:b/>
        </w:rPr>
        <w:br w:type="page"/>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Pr="002A3FC1">
        <w:rPr>
          <w:rFonts w:ascii="GHEA Grapalat" w:hAnsi="GHEA Grapalat"/>
        </w:rPr>
        <w:t>.</w:t>
      </w:r>
      <w:r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Pr="005114D0">
        <w:rPr>
          <w:rFonts w:ascii="GHEA Grapalat" w:hAnsi="GHEA Grapalat"/>
        </w:rPr>
        <w:tab/>
      </w:r>
      <w:r>
        <w:rPr>
          <w:rFonts w:ascii="GHEA Grapalat" w:hAnsi="GHEA Grapalat"/>
        </w:rPr>
        <w:t xml:space="preserve">На четвертый </w:t>
      </w:r>
      <w:r w:rsidRPr="009044F1">
        <w:rPr>
          <w:rFonts w:ascii="GHEA Grapalat" w:hAnsi="GHEA Grapalat"/>
        </w:rPr>
        <w:t>рабочи</w:t>
      </w:r>
      <w:r>
        <w:rPr>
          <w:rFonts w:ascii="GHEA Grapalat" w:hAnsi="GHEA Grapalat"/>
        </w:rPr>
        <w:t>й</w:t>
      </w:r>
      <w:r w:rsidRPr="009044F1">
        <w:rPr>
          <w:rFonts w:ascii="GHEA Grapalat" w:hAnsi="GHEA Grapalat"/>
        </w:rPr>
        <w:t xml:space="preserve"> д</w:t>
      </w:r>
      <w:r>
        <w:rPr>
          <w:rFonts w:ascii="GHEA Grapalat" w:hAnsi="GHEA Grapalat"/>
        </w:rPr>
        <w:t>е</w:t>
      </w:r>
      <w:r w:rsidRPr="009044F1">
        <w:rPr>
          <w:rFonts w:ascii="GHEA Grapalat" w:hAnsi="GHEA Grapalat"/>
        </w:rPr>
        <w:t>н</w:t>
      </w:r>
      <w:r>
        <w:rPr>
          <w:rFonts w:ascii="GHEA Grapalat" w:hAnsi="GHEA Grapalat"/>
        </w:rPr>
        <w:t>ь</w:t>
      </w:r>
      <w:r w:rsidRPr="009044F1">
        <w:rPr>
          <w:rFonts w:ascii="GHEA Grapalat" w:hAnsi="GHEA Grapalat"/>
        </w:rPr>
        <w:t>, следующи</w:t>
      </w:r>
      <w:r>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Pr>
          <w:rFonts w:ascii="GHEA Grapalat" w:hAnsi="GHEA Grapalat"/>
        </w:rPr>
        <w:t>23</w:t>
      </w:r>
      <w:r w:rsidRPr="009044F1">
        <w:rPr>
          <w:rFonts w:ascii="GHEA Grapalat" w:hAnsi="GHEA Grapalat"/>
        </w:rPr>
        <w:t xml:space="preserve"> части 1 настоящего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E12B8D" w:rsidRDefault="00E12B8D" w:rsidP="00E12B8D">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Pr>
          <w:rFonts w:ascii="GHEA Grapalat" w:hAnsi="GHEA Grapalat"/>
        </w:rPr>
        <w:t>4</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 xml:space="preserve">Если отобранный участник </w:t>
      </w:r>
      <w:r>
        <w:rPr>
          <w:rFonts w:ascii="GHEA Grapalat" w:hAnsi="GHEA Grapalat"/>
          <w:color w:val="000000" w:themeColor="text1"/>
        </w:rPr>
        <w:t xml:space="preserve"> после </w:t>
      </w:r>
      <w:r w:rsidRPr="00681C1F">
        <w:rPr>
          <w:rFonts w:ascii="GHEA Grapalat" w:hAnsi="GHEA Grapalat"/>
          <w:color w:val="000000" w:themeColor="text1"/>
        </w:rPr>
        <w:t xml:space="preserve">получения уведомления о заключении договора и проекта договора </w:t>
      </w:r>
      <w:r w:rsidRPr="00996C18">
        <w:rPr>
          <w:rFonts w:ascii="GHEA Grapalat" w:hAnsi="GHEA Grapalat"/>
        </w:rPr>
        <w:t xml:space="preserve">в </w:t>
      </w:r>
      <w:r w:rsidRPr="00C61190">
        <w:rPr>
          <w:rFonts w:ascii="GHEA Grapalat" w:hAnsi="GHEA Grapalat"/>
        </w:rPr>
        <w:t>срок, предусмотренный пунктом 10.1 настоящего приглашения</w:t>
      </w:r>
      <w:r>
        <w:rPr>
          <w:rFonts w:ascii="GHEA Grapalat" w:hAnsi="GHEA Grapalat"/>
        </w:rPr>
        <w:t>,</w:t>
      </w:r>
      <w:r w:rsidRPr="00996C18">
        <w:rPr>
          <w:rFonts w:ascii="GHEA Grapalat" w:hAnsi="GHEA Grapalat"/>
        </w:rPr>
        <w:t xml:space="preserve"> </w:t>
      </w:r>
      <w:r w:rsidRPr="00C61190">
        <w:rPr>
          <w:rFonts w:ascii="GHEA Grapalat" w:hAnsi="GHEA Grapalat"/>
        </w:rPr>
        <w:t>а в случае, если по заключаемому договору предусмотрен</w:t>
      </w:r>
      <w:r>
        <w:rPr>
          <w:rFonts w:ascii="GHEA Grapalat" w:hAnsi="GHEA Grapalat"/>
        </w:rPr>
        <w:t>а</w:t>
      </w:r>
      <w:r w:rsidRPr="00C61190">
        <w:rPr>
          <w:rFonts w:ascii="GHEA Grapalat" w:hAnsi="GHEA Grapalat"/>
        </w:rPr>
        <w:t xml:space="preserve"> предоплата</w:t>
      </w:r>
      <w:r>
        <w:rPr>
          <w:rFonts w:ascii="GHEA Grapalat" w:hAnsi="GHEA Grapalat"/>
        </w:rPr>
        <w:t xml:space="preserve"> - </w:t>
      </w:r>
      <w:r w:rsidRPr="00DF59E9">
        <w:rPr>
          <w:rFonts w:ascii="GHEA Grapalat" w:hAnsi="GHEA Grapalat"/>
        </w:rPr>
        <w:t>в течение 10 рабочих</w:t>
      </w:r>
      <w:r>
        <w:rPr>
          <w:rFonts w:ascii="GHEA Grapalat" w:hAnsi="GHEA Grapalat"/>
        </w:rPr>
        <w:t xml:space="preserve"> </w:t>
      </w:r>
      <w:r w:rsidRPr="00DF59E9">
        <w:rPr>
          <w:rFonts w:ascii="GHEA Grapalat" w:hAnsi="GHEA Grapalat"/>
        </w:rPr>
        <w:t>дней</w:t>
      </w:r>
      <w:r w:rsidRPr="00C61190">
        <w:rPr>
          <w:rFonts w:ascii="GHEA Grapalat" w:hAnsi="GHEA Grapalat"/>
        </w:rPr>
        <w:t xml:space="preserve">, </w:t>
      </w:r>
      <w:r w:rsidRPr="00DF59E9">
        <w:rPr>
          <w:rFonts w:ascii="GHEA Grapalat" w:hAnsi="GHEA Grapalat"/>
        </w:rPr>
        <w:t xml:space="preserve">не подписывает договор и </w:t>
      </w:r>
      <w:r>
        <w:rPr>
          <w:rFonts w:ascii="GHEA Grapalat" w:hAnsi="GHEA Grapalat"/>
        </w:rPr>
        <w:t xml:space="preserve"> не </w:t>
      </w:r>
      <w:r w:rsidRPr="00DF59E9">
        <w:rPr>
          <w:rFonts w:ascii="GHEA Grapalat" w:hAnsi="GHEA Grapalat"/>
        </w:rPr>
        <w:t>пред</w:t>
      </w:r>
      <w:r>
        <w:rPr>
          <w:rFonts w:ascii="GHEA Grapalat" w:hAnsi="GHEA Grapalat"/>
        </w:rPr>
        <w:t>о</w:t>
      </w:r>
      <w:r w:rsidRPr="00DF59E9">
        <w:rPr>
          <w:rFonts w:ascii="GHEA Grapalat" w:hAnsi="GHEA Grapalat"/>
        </w:rPr>
        <w:t>ставляет заказчику обеспечени</w:t>
      </w:r>
      <w:r>
        <w:rPr>
          <w:rFonts w:ascii="GHEA Grapalat" w:hAnsi="GHEA Grapalat"/>
        </w:rPr>
        <w:t xml:space="preserve">я </w:t>
      </w:r>
      <w:r w:rsidRPr="00DF59E9">
        <w:rPr>
          <w:rFonts w:ascii="GHEA Grapalat" w:hAnsi="GHEA Grapalat"/>
        </w:rPr>
        <w:t>квалификации и договора</w:t>
      </w:r>
      <w:r>
        <w:rPr>
          <w:rFonts w:ascii="GHEA Grapalat" w:hAnsi="GHEA Grapalat"/>
        </w:rPr>
        <w:t>,</w:t>
      </w:r>
      <w:r w:rsidRPr="00C61190">
        <w:rPr>
          <w:rFonts w:ascii="GHEA Grapalat" w:hAnsi="GHEA Grapalat"/>
        </w:rPr>
        <w:t xml:space="preserve"> </w:t>
      </w:r>
      <w:r w:rsidRPr="00106011">
        <w:rPr>
          <w:rFonts w:ascii="GHEA Grapalat" w:hAnsi="GHEA Grapalat"/>
        </w:rPr>
        <w:t>а в случае, если проектом заключаемого договора предусмотрена предоплата и</w:t>
      </w:r>
      <w:r>
        <w:rPr>
          <w:rFonts w:ascii="GHEA Grapalat" w:hAnsi="GHEA Grapalat"/>
        </w:rPr>
        <w:t xml:space="preserve"> при принятии </w:t>
      </w:r>
      <w:r w:rsidRPr="00106011">
        <w:rPr>
          <w:rFonts w:ascii="GHEA Grapalat" w:hAnsi="GHEA Grapalat"/>
        </w:rPr>
        <w:t>это</w:t>
      </w:r>
      <w:r>
        <w:rPr>
          <w:rFonts w:ascii="GHEA Grapalat" w:hAnsi="GHEA Grapalat"/>
        </w:rPr>
        <w:t>го</w:t>
      </w:r>
      <w:r w:rsidRPr="00106011">
        <w:rPr>
          <w:rFonts w:ascii="GHEA Grapalat" w:hAnsi="GHEA Grapalat"/>
        </w:rPr>
        <w:t xml:space="preserve"> услови</w:t>
      </w:r>
      <w:r>
        <w:rPr>
          <w:rFonts w:ascii="GHEA Grapalat" w:hAnsi="GHEA Grapalat"/>
        </w:rPr>
        <w:t>я</w:t>
      </w:r>
      <w:r w:rsidRPr="00106011">
        <w:rPr>
          <w:rFonts w:ascii="GHEA Grapalat" w:hAnsi="GHEA Grapalat"/>
        </w:rPr>
        <w:t xml:space="preserve"> </w:t>
      </w:r>
      <w:r>
        <w:rPr>
          <w:rFonts w:ascii="GHEA Grapalat" w:hAnsi="GHEA Grapalat"/>
        </w:rPr>
        <w:t>ото</w:t>
      </w:r>
      <w:r w:rsidRPr="00106011">
        <w:rPr>
          <w:rFonts w:ascii="GHEA Grapalat" w:hAnsi="GHEA Grapalat"/>
        </w:rPr>
        <w:t>бранным участником</w:t>
      </w:r>
      <w:r>
        <w:rPr>
          <w:rFonts w:ascii="GHEA Grapalat" w:hAnsi="GHEA Grapalat"/>
        </w:rPr>
        <w:t xml:space="preserve"> не представляется также обеспечение предоплаты,</w:t>
      </w:r>
      <w:r w:rsidRPr="00D02623">
        <w:rPr>
          <w:rFonts w:ascii="GHEA Grapalat" w:hAnsi="GHEA Grapalat"/>
          <w:color w:val="000000" w:themeColor="text1"/>
        </w:rPr>
        <w:t xml:space="preserve"> </w:t>
      </w:r>
      <w:r w:rsidRPr="00681C1F">
        <w:rPr>
          <w:rFonts w:ascii="GHEA Grapalat" w:hAnsi="GHEA Grapalat"/>
          <w:color w:val="000000" w:themeColor="text1"/>
        </w:rPr>
        <w:t>то он лишается права подписания договора.</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E12B8D" w:rsidRPr="009044F1" w:rsidRDefault="00E12B8D" w:rsidP="00E12B8D">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Pr>
          <w:rFonts w:ascii="GHEA Grapalat" w:hAnsi="GHEA Grapalat"/>
          <w:i w:val="0"/>
          <w:sz w:val="24"/>
          <w:szCs w:val="24"/>
        </w:rPr>
        <w:t>5</w:t>
      </w:r>
      <w:r w:rsidRPr="00DC30CC">
        <w:rPr>
          <w:rFonts w:ascii="GHEA Grapalat" w:hAnsi="GHEA Grapalat"/>
          <w:i w:val="0"/>
          <w:sz w:val="24"/>
          <w:szCs w:val="24"/>
        </w:rPr>
        <w:t>.</w:t>
      </w:r>
      <w:r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Pr>
          <w:rFonts w:ascii="GHEA Grapalat" w:hAnsi="GHEA Grapalat"/>
          <w:i w:val="0"/>
          <w:sz w:val="24"/>
          <w:szCs w:val="24"/>
          <w:lang w:val="hy-AM"/>
        </w:rPr>
        <w:t>,</w:t>
      </w:r>
      <w:r w:rsidRPr="00580E55">
        <w:rPr>
          <w:rFonts w:ascii="GHEA Grapalat" w:hAnsi="GHEA Grapalat"/>
          <w:i w:val="0"/>
          <w:sz w:val="24"/>
          <w:szCs w:val="24"/>
        </w:rPr>
        <w:t xml:space="preserve"> </w:t>
      </w:r>
      <w:r w:rsidRPr="00747338">
        <w:rPr>
          <w:rFonts w:ascii="GHEA Grapalat" w:hAnsi="GHEA Grapalat"/>
          <w:i w:val="0"/>
          <w:sz w:val="24"/>
          <w:szCs w:val="24"/>
        </w:rPr>
        <w:t xml:space="preserve">размера предоплаты или </w:t>
      </w:r>
      <w:r w:rsidRPr="009044F1">
        <w:rPr>
          <w:rFonts w:ascii="GHEA Grapalat" w:hAnsi="GHEA Grapalat"/>
          <w:i w:val="0"/>
          <w:sz w:val="24"/>
          <w:szCs w:val="24"/>
        </w:rPr>
        <w:t>увеличени</w:t>
      </w:r>
      <w:r>
        <w:rPr>
          <w:rFonts w:ascii="GHEA Grapalat" w:hAnsi="GHEA Grapalat"/>
          <w:i w:val="0"/>
          <w:sz w:val="24"/>
          <w:szCs w:val="24"/>
        </w:rPr>
        <w:t>ю</w:t>
      </w:r>
      <w:r>
        <w:rPr>
          <w:rFonts w:ascii="GHEA Grapalat" w:hAnsi="GHEA Grapalat"/>
          <w:i w:val="0"/>
          <w:sz w:val="24"/>
          <w:szCs w:val="24"/>
          <w:lang w:val="hy-AM"/>
        </w:rPr>
        <w:t xml:space="preserve"> </w:t>
      </w:r>
      <w:r>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E12B8D" w:rsidRPr="009044F1" w:rsidRDefault="00E12B8D" w:rsidP="00E12B8D">
      <w:pPr>
        <w:widowControl w:val="0"/>
        <w:spacing w:after="160"/>
        <w:jc w:val="center"/>
        <w:rPr>
          <w:rFonts w:ascii="GHEA Grapalat" w:hAnsi="GHEA Grapalat" w:cs="Arial"/>
          <w:b/>
          <w:iCs/>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 </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w:t>
      </w:r>
      <w:r w:rsidRPr="00681C1F">
        <w:rPr>
          <w:rFonts w:ascii="GHEA Grapalat" w:hAnsi="GHEA Grapalat"/>
          <w:color w:val="000000" w:themeColor="text1"/>
        </w:rPr>
        <w:lastRenderedPageBreak/>
        <w:t xml:space="preserve">течение </w:t>
      </w:r>
      <w:r>
        <w:rPr>
          <w:rFonts w:ascii="GHEA Grapalat" w:hAnsi="GHEA Grapalat"/>
          <w:color w:val="000000" w:themeColor="text1"/>
        </w:rPr>
        <w:t>5</w:t>
      </w:r>
      <w:r w:rsidRPr="00681C1F">
        <w:rPr>
          <w:rFonts w:ascii="GHEA Grapalat" w:hAnsi="GHEA Grapalat"/>
          <w:color w:val="000000" w:themeColor="text1"/>
        </w:rPr>
        <w:t xml:space="preserve">-и рабочих дней </w:t>
      </w:r>
      <w:r>
        <w:rPr>
          <w:rFonts w:ascii="GHEA Grapalat" w:hAnsi="GHEA Grapalat"/>
          <w:color w:val="000000" w:themeColor="text1"/>
        </w:rPr>
        <w:t xml:space="preserve">после </w:t>
      </w:r>
      <w:r w:rsidRPr="00681C1F">
        <w:rPr>
          <w:rFonts w:ascii="GHEA Grapalat" w:hAnsi="GHEA Grapalat"/>
          <w:color w:val="000000" w:themeColor="text1"/>
        </w:rPr>
        <w:t>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sidRPr="009044F1">
        <w:rPr>
          <w:rFonts w:ascii="GHEA Grapalat" w:hAnsi="GHEA Grapalat"/>
        </w:rPr>
        <w:t>.</w:t>
      </w:r>
      <w:r w:rsidRPr="002E57E8">
        <w:rPr>
          <w:rFonts w:ascii="GHEA Grapalat" w:hAnsi="GHEA Grapalat"/>
          <w:vertAlign w:val="superscript"/>
        </w:rPr>
        <w:t>11.1</w:t>
      </w:r>
    </w:p>
    <w:p w:rsidR="00E12B8D" w:rsidRPr="003D57AD" w:rsidRDefault="00E12B8D" w:rsidP="00E12B8D">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Pr="008C5F2A">
        <w:rPr>
          <w:rFonts w:ascii="GHEA Grapalat" w:hAnsi="GHEA Grapalat"/>
        </w:rPr>
        <w:t xml:space="preserve">Размер обеспечения квалификации равен </w:t>
      </w:r>
      <w:r>
        <w:rPr>
          <w:rFonts w:ascii="GHEA Grapalat" w:hAnsi="GHEA Grapalat"/>
        </w:rPr>
        <w:t xml:space="preserve">15 процентам 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товаров</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370E40">
        <w:rPr>
          <w:rFonts w:ascii="GHEA Grapalat" w:hAnsi="GHEA Grapalat"/>
        </w:rPr>
        <w:t xml:space="preserve"> </w:t>
      </w:r>
      <w:r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370E40">
        <w:rPr>
          <w:rFonts w:ascii="GHEA Grapalat" w:hAnsi="GHEA Grapalat"/>
        </w:rPr>
        <w:t>Обеспечение квалификации представляется в виде</w:t>
      </w:r>
      <w:r>
        <w:rPr>
          <w:rFonts w:ascii="GHEA Grapalat" w:hAnsi="GHEA Grapalat"/>
        </w:rPr>
        <w:t xml:space="preserve"> 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sidRPr="00370E40">
        <w:rPr>
          <w:rFonts w:ascii="GHEA Grapalat" w:hAnsi="GHEA Grapalat"/>
        </w:rPr>
        <w:t xml:space="preserve"> Причем  обеспечение должно быть действительным как минимум включительно </w:t>
      </w:r>
      <w:r w:rsidRPr="00B81123">
        <w:rPr>
          <w:rFonts w:ascii="GHEA Grapalat" w:hAnsi="GHEA Grapalat"/>
        </w:rPr>
        <w:t xml:space="preserve">до </w:t>
      </w:r>
      <w:r>
        <w:rPr>
          <w:rFonts w:ascii="GHEA Grapalat" w:hAnsi="GHEA Grapalat"/>
        </w:rPr>
        <w:t>2</w:t>
      </w:r>
      <w:r w:rsidRPr="00B81123">
        <w:rPr>
          <w:rFonts w:ascii="GHEA Grapalat" w:hAnsi="GHEA Grapalat"/>
        </w:rPr>
        <w:t>0-го рабочего дня, следующего за днем полного принятия заказчиком результата выполнения контракта.</w:t>
      </w:r>
      <w:r w:rsidRPr="003D57AD">
        <w:rPr>
          <w:rFonts w:ascii="GHEA Grapalat" w:hAnsi="GHEA Grapalat"/>
          <w:vertAlign w:val="superscript"/>
          <w:lang w:val="hy-AM"/>
        </w:rPr>
        <w:t>12.1</w:t>
      </w:r>
    </w:p>
    <w:p w:rsidR="00E12B8D" w:rsidRPr="00BF3E44" w:rsidRDefault="00E12B8D" w:rsidP="00E12B8D">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 xml:space="preserve">. </w:t>
      </w:r>
      <w:r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E12B8D" w:rsidRPr="00CE31A0" w:rsidRDefault="00E12B8D" w:rsidP="00E12B8D">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E12B8D" w:rsidRPr="004408E1" w:rsidRDefault="00E12B8D" w:rsidP="00E12B8D">
      <w:pPr>
        <w:widowControl w:val="0"/>
        <w:tabs>
          <w:tab w:val="left" w:pos="1276"/>
        </w:tabs>
        <w:spacing w:after="160"/>
        <w:ind w:firstLine="567"/>
        <w:jc w:val="both"/>
        <w:rPr>
          <w:rFonts w:ascii="GHEA Grapalat" w:hAnsi="GHEA Grapalat"/>
          <w:lang w:val="hy-AM"/>
        </w:rPr>
      </w:pPr>
      <w:r w:rsidRPr="004408E1">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E12B8D" w:rsidRDefault="00E12B8D" w:rsidP="00E12B8D">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E12B8D" w:rsidRPr="0052513C" w:rsidRDefault="00E12B8D" w:rsidP="00E12B8D">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E12B8D" w:rsidRPr="0052513C" w:rsidRDefault="00E12B8D" w:rsidP="00E12B8D">
      <w:pPr>
        <w:pStyle w:val="af2"/>
        <w:jc w:val="both"/>
        <w:rPr>
          <w:rFonts w:asciiTheme="minorHAnsi" w:hAnsiTheme="minorHAnsi"/>
          <w:i/>
        </w:rPr>
      </w:pPr>
      <w:r w:rsidRPr="0052513C">
        <w:rPr>
          <w:rFonts w:asciiTheme="minorHAnsi" w:hAnsiTheme="minorHAnsi"/>
          <w:i/>
        </w:rPr>
        <w:lastRenderedPageBreak/>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E12B8D" w:rsidRPr="0052513C" w:rsidRDefault="00E12B8D" w:rsidP="00E12B8D">
      <w:pPr>
        <w:pStyle w:val="af2"/>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E12B8D" w:rsidRPr="00564A46" w:rsidRDefault="00E12B8D" w:rsidP="00E12B8D">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Pr>
          <w:rFonts w:asciiTheme="minorHAnsi" w:hAnsiTheme="minorHAnsi"/>
          <w:i/>
        </w:rPr>
        <w:t xml:space="preserve"> закупки </w:t>
      </w:r>
      <w:r w:rsidRPr="00564A46">
        <w:rPr>
          <w:rFonts w:asciiTheme="minorHAnsi" w:hAnsiTheme="minorHAnsi"/>
          <w:i/>
        </w:rPr>
        <w:t>данного лота по заявке на закупку․</w:t>
      </w:r>
    </w:p>
    <w:p w:rsidR="00E12B8D" w:rsidRPr="00564A46" w:rsidRDefault="00E12B8D" w:rsidP="00E12B8D">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E12B8D" w:rsidRPr="00564A46" w:rsidRDefault="00E12B8D" w:rsidP="00E12B8D">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E12B8D" w:rsidRPr="00564A46" w:rsidRDefault="00E12B8D" w:rsidP="00E12B8D">
      <w:pPr>
        <w:pStyle w:val="af2"/>
        <w:jc w:val="both"/>
        <w:rPr>
          <w:rFonts w:asciiTheme="minorHAnsi" w:hAnsiTheme="minorHAnsi"/>
          <w:i/>
          <w:lang w:val="hy-AM"/>
        </w:rPr>
      </w:pPr>
      <w:r w:rsidRPr="00564A46">
        <w:rPr>
          <w:rFonts w:asciiTheme="minorHAnsi" w:hAnsiTheme="minorHAnsi"/>
          <w:i/>
        </w:rPr>
        <w:t xml:space="preserve">- превышает </w:t>
      </w:r>
      <w:r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Pr="00564A46">
        <w:rPr>
          <w:rFonts w:asciiTheme="minorHAnsi" w:hAnsiTheme="minorHAnsi"/>
          <w:i/>
          <w:lang w:val="hy-AM"/>
        </w:rPr>
        <w:t>.</w:t>
      </w:r>
    </w:p>
    <w:p w:rsidR="00E12B8D" w:rsidRPr="00FF309F" w:rsidRDefault="00E12B8D" w:rsidP="00E12B8D">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E12B8D" w:rsidRDefault="00E12B8D" w:rsidP="00E12B8D">
      <w:pPr>
        <w:widowControl w:val="0"/>
        <w:tabs>
          <w:tab w:val="left" w:pos="1276"/>
        </w:tabs>
        <w:spacing w:after="160"/>
        <w:ind w:firstLine="567"/>
        <w:jc w:val="both"/>
        <w:rPr>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r w:rsidRPr="00801A4F">
        <w:rPr>
          <w:rFonts w:ascii="GHEA Grapalat" w:hAnsi="GHEA Grapalat" w:cs="Sylfaen"/>
        </w:rPr>
        <w:t>.</w:t>
      </w:r>
      <w:r>
        <w:rPr>
          <w:rStyle w:val="af6"/>
          <w:rFonts w:ascii="GHEA Grapalat" w:hAnsi="GHEA Grapalat"/>
        </w:rPr>
        <w:footnoteReference w:customMarkFollows="1" w:id="9"/>
        <w:t>12</w:t>
      </w:r>
      <w:r w:rsidRPr="0027573B">
        <w:rPr>
          <w:rFonts w:ascii="GHEA Grapalat" w:hAnsi="GHEA Grapalat"/>
        </w:rPr>
        <w:t xml:space="preserve"> .</w:t>
      </w:r>
    </w:p>
    <w:p w:rsidR="00E12B8D" w:rsidRPr="00707948" w:rsidRDefault="00E12B8D" w:rsidP="00E12B8D">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E12B8D" w:rsidRPr="009044F1" w:rsidRDefault="00E12B8D" w:rsidP="00E12B8D">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xml:space="preserve">, если лицо, представившее его, нарушает предусмотренное договором </w:t>
      </w:r>
      <w:r w:rsidRPr="002406D8">
        <w:rPr>
          <w:rFonts w:ascii="GHEA Grapalat" w:hAnsi="GHEA Grapalat" w:cs="Sylfaen"/>
        </w:rPr>
        <w:lastRenderedPageBreak/>
        <w:t>обязательство, которое влечет за собой одностороннее расторжение договора заказчиком</w:t>
      </w:r>
      <w:r>
        <w:rPr>
          <w:rFonts w:ascii="GHEA Grapalat" w:hAnsi="GHEA Grapalat" w:cs="Sylfaen"/>
        </w:rPr>
        <w:t>.</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3</w:t>
      </w:r>
      <w:r w:rsidRPr="00DC30CC">
        <w:rPr>
          <w:rFonts w:ascii="GHEA Grapalat" w:hAnsi="GHEA Grapalat"/>
        </w:rPr>
        <w:t>.</w:t>
      </w:r>
      <w:r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Pr>
          <w:rFonts w:ascii="GHEA Grapalat" w:hAnsi="GHEA Grapalat"/>
        </w:rPr>
        <w:t>закупки</w:t>
      </w:r>
      <w:r w:rsidRPr="009044F1">
        <w:rPr>
          <w:rFonts w:ascii="GHEA Grapalat" w:hAnsi="GHEA Grapalat"/>
        </w:rPr>
        <w:t xml:space="preserve">. </w:t>
      </w:r>
      <w:r w:rsidRPr="002D492B">
        <w:rPr>
          <w:rFonts w:ascii="GHEA Grapalat" w:hAnsi="GHEA Grapalat"/>
        </w:rPr>
        <w:t xml:space="preserve">Если цена закупки товара меньше цены заключаемого договора, то размер обеспечения </w:t>
      </w:r>
      <w:r>
        <w:rPr>
          <w:rFonts w:ascii="GHEA Grapalat" w:hAnsi="GHEA Grapalat"/>
        </w:rPr>
        <w:t>договора</w:t>
      </w:r>
      <w:r w:rsidRPr="002D492B">
        <w:rPr>
          <w:rFonts w:ascii="GHEA Grapalat" w:hAnsi="GHEA Grapalat"/>
        </w:rPr>
        <w:t xml:space="preserve"> исчисляется в отношении цены договора.</w:t>
      </w:r>
      <w:r>
        <w:rPr>
          <w:rFonts w:ascii="GHEA Grapalat" w:hAnsi="GHEA Grapalat"/>
        </w:rPr>
        <w:t xml:space="preserve"> О</w:t>
      </w:r>
      <w:r w:rsidRPr="001647D2">
        <w:rPr>
          <w:rFonts w:ascii="GHEA Grapalat" w:hAnsi="GHEA Grapalat"/>
        </w:rPr>
        <w:t xml:space="preserve">беспечение </w:t>
      </w:r>
      <w:r>
        <w:rPr>
          <w:rFonts w:ascii="GHEA Grapalat" w:hAnsi="GHEA Grapalat"/>
        </w:rPr>
        <w:t>договора</w:t>
      </w:r>
      <w:r w:rsidRPr="001647D2">
        <w:rPr>
          <w:rFonts w:ascii="GHEA Grapalat" w:hAnsi="GHEA Grapalat"/>
        </w:rPr>
        <w:t xml:space="preserve"> представляется в </w:t>
      </w:r>
      <w:r>
        <w:rPr>
          <w:rFonts w:ascii="GHEA Grapalat" w:hAnsi="GHEA Grapalat"/>
        </w:rPr>
        <w:t>виде</w:t>
      </w:r>
      <w:r w:rsidRPr="001647D2">
        <w:rPr>
          <w:rFonts w:ascii="GHEA Grapalat" w:hAnsi="GHEA Grapalat"/>
        </w:rPr>
        <w:t xml:space="preserve"> банковской гарантии (</w:t>
      </w:r>
      <w:r>
        <w:rPr>
          <w:rFonts w:ascii="GHEA Grapalat" w:hAnsi="GHEA Grapalat"/>
        </w:rPr>
        <w:t>П</w:t>
      </w:r>
      <w:r w:rsidRPr="001647D2">
        <w:rPr>
          <w:rFonts w:ascii="GHEA Grapalat" w:hAnsi="GHEA Grapalat"/>
        </w:rPr>
        <w:t xml:space="preserve">риложение </w:t>
      </w:r>
      <w:r>
        <w:rPr>
          <w:rFonts w:ascii="GHEA Grapalat" w:hAnsi="GHEA Grapalat"/>
        </w:rPr>
        <w:t>5</w:t>
      </w:r>
      <w:r w:rsidRPr="001647D2">
        <w:rPr>
          <w:rFonts w:ascii="GHEA Grapalat" w:hAnsi="GHEA Grapalat"/>
        </w:rPr>
        <w:t>)</w:t>
      </w:r>
      <w:r>
        <w:rPr>
          <w:rFonts w:ascii="GHEA Grapalat" w:hAnsi="GHEA Grapalat"/>
        </w:rPr>
        <w:t xml:space="preserve"> или наличных денег</w:t>
      </w:r>
      <w:r>
        <w:rPr>
          <w:rStyle w:val="af6"/>
          <w:rFonts w:ascii="GHEA Grapalat" w:hAnsi="GHEA Grapalat"/>
        </w:rPr>
        <w:footnoteReference w:customMarkFollows="1" w:id="10"/>
        <w:t>13</w:t>
      </w:r>
      <w:r>
        <w:rPr>
          <w:rFonts w:ascii="GHEA Grapalat" w:hAnsi="GHEA Grapalat"/>
        </w:rPr>
        <w:t>.</w:t>
      </w:r>
    </w:p>
    <w:p w:rsidR="00E12B8D" w:rsidRDefault="00E12B8D" w:rsidP="00E12B8D">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25254A">
        <w:rPr>
          <w:rFonts w:ascii="GHEA Grapalat" w:hAnsi="GHEA Grapalat" w:cs="Sylfaen"/>
        </w:rPr>
        <w:t xml:space="preserve">то он может предоставить обеспечение договора как </w:t>
      </w:r>
      <w:r w:rsidRPr="0025254A">
        <w:rPr>
          <w:rFonts w:ascii="GHEA Grapalat" w:hAnsi="GHEA Grapalat"/>
        </w:rPr>
        <w:t xml:space="preserve">для каждого лота в отдельности, так и одно обеспечение для всех лотов. </w:t>
      </w:r>
      <w:r w:rsidRPr="00DA0D2B">
        <w:rPr>
          <w:rFonts w:ascii="GHEA Grapalat" w:hAnsi="GHEA Grapalat"/>
        </w:rPr>
        <w:t xml:space="preserve">При представлении одного обеспечения догогвора его сумма исчисляется по отношению </w:t>
      </w:r>
      <w:r w:rsidRPr="00DA0D2B">
        <w:rPr>
          <w:rFonts w:ascii="GHEA Grapalat" w:hAnsi="GHEA Grapalat" w:cs="Sylfaen"/>
        </w:rPr>
        <w:t>к сумме цен закупок представленных лотов</w:t>
      </w:r>
      <w:r w:rsidRPr="00DA0D2B">
        <w:rPr>
          <w:rFonts w:ascii="GHEA Grapalat" w:hAnsi="GHEA Grapalat"/>
          <w:color w:val="FF0000"/>
        </w:rPr>
        <w:t xml:space="preserve"> </w:t>
      </w:r>
      <w:r w:rsidRPr="00DA0D2B">
        <w:rPr>
          <w:rFonts w:ascii="GHEA Grapalat" w:hAnsi="GHEA Grapalat"/>
          <w:color w:val="000000" w:themeColor="text1"/>
        </w:rPr>
        <w:t>с учетом требований 9-ого подпункта 32-ого пункта</w:t>
      </w:r>
      <w:r w:rsidRPr="00DA0D2B">
        <w:rPr>
          <w:rFonts w:ascii="GHEA Grapalat" w:hAnsi="GHEA Grapalat"/>
        </w:rPr>
        <w:t>.</w:t>
      </w:r>
      <w:r>
        <w:rPr>
          <w:rFonts w:ascii="GHEA Grapalat" w:hAnsi="GHEA Grapalat"/>
        </w:rPr>
        <w:t xml:space="preserve"> </w:t>
      </w:r>
    </w:p>
    <w:p w:rsidR="00E12B8D" w:rsidRPr="0025254A" w:rsidRDefault="00E12B8D" w:rsidP="00E12B8D">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12B8D" w:rsidRPr="00DC30CC"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 xml:space="preserve"> 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E12B8D"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E12B8D" w:rsidRPr="00250377" w:rsidRDefault="00E12B8D" w:rsidP="00E12B8D">
      <w:pPr>
        <w:widowControl w:val="0"/>
        <w:tabs>
          <w:tab w:val="left" w:pos="1276"/>
        </w:tabs>
        <w:spacing w:after="160"/>
        <w:ind w:firstLine="567"/>
        <w:jc w:val="both"/>
        <w:rPr>
          <w:rFonts w:ascii="GHEA Grapalat" w:hAnsi="GHEA Grapalat" w:cs="Sylfaen"/>
        </w:rPr>
      </w:pPr>
      <w:r w:rsidRPr="00250377">
        <w:rPr>
          <w:rFonts w:ascii="GHEA Grapalat" w:hAnsi="GHEA Grapalat"/>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250377">
        <w:rPr>
          <w:rFonts w:ascii="GHEA Grapalat" w:hAnsi="GHEA Grapalat"/>
          <w:lang w:val="hy-AM"/>
        </w:rPr>
        <w:t xml:space="preserve"> </w:t>
      </w:r>
      <w:r w:rsidRPr="00250377">
        <w:rPr>
          <w:rFonts w:ascii="GHEA Grapalat" w:hAnsi="GHEA Grapalat" w:cs="Sylfaen"/>
        </w:rPr>
        <w:t xml:space="preserve">предусмотренные финансовые средства превышают </w:t>
      </w:r>
      <w:r w:rsidRPr="00250377">
        <w:rPr>
          <w:rFonts w:ascii="GHEA Grapalat" w:hAnsi="GHEA Grapalat" w:cs="Sylfaen"/>
          <w:lang w:val="hy-AM"/>
        </w:rPr>
        <w:t>25</w:t>
      </w:r>
      <w:r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Pr>
          <w:rFonts w:ascii="GHEA Grapalat" w:hAnsi="GHEA Grapalat" w:cs="Sylfaen"/>
        </w:rPr>
        <w:t xml:space="preserve">банковской </w:t>
      </w:r>
      <w:r w:rsidRPr="00250377">
        <w:rPr>
          <w:rFonts w:ascii="GHEA Grapalat" w:hAnsi="GHEA Grapalat" w:cs="Sylfaen"/>
        </w:rPr>
        <w:t xml:space="preserve">гарантии или </w:t>
      </w:r>
      <w:r w:rsidRPr="00250377">
        <w:rPr>
          <w:rFonts w:ascii="GHEA Grapalat" w:hAnsi="GHEA Grapalat" w:cs="Sylfaen"/>
        </w:rPr>
        <w:lastRenderedPageBreak/>
        <w:t>наличных денег, а по части требуемых финансовых средств-в одностороннем порядке утвержденного заявления-в виде неустойки или наличных денег</w:t>
      </w:r>
    </w:p>
    <w:p w:rsidR="00E12B8D" w:rsidRPr="00625529" w:rsidRDefault="00E12B8D" w:rsidP="00E12B8D">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E12B8D" w:rsidRPr="009044F1" w:rsidRDefault="00E12B8D" w:rsidP="00E12B8D">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обеспечения. Если требование о выплате обеспечения отклоняется банком</w:t>
      </w:r>
      <w:r>
        <w:rPr>
          <w:rFonts w:ascii="GHEA Grapalat" w:hAnsi="GHEA Grapalat"/>
        </w:rPr>
        <w:t xml:space="preserve"> </w:t>
      </w:r>
      <w:r w:rsidRPr="00C87B61">
        <w:rPr>
          <w:rFonts w:ascii="GHEA Grapalat" w:hAnsi="GHEA Grapalat"/>
        </w:rPr>
        <w:t>или Министерством Финансов РА</w:t>
      </w:r>
      <w:r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письменно</w:t>
      </w:r>
      <w:r>
        <w:rPr>
          <w:rFonts w:ascii="GHEA Grapalat" w:hAnsi="GHEA Grapalat"/>
        </w:rPr>
        <w:t xml:space="preserve"> </w:t>
      </w:r>
      <w:r w:rsidRPr="0074650E">
        <w:rPr>
          <w:rFonts w:ascii="GHEA Grapalat" w:hAnsi="GHEA Grapalat"/>
        </w:rPr>
        <w:t>в течение двух рабочих дней после получения отказа.</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за днем возникновения основания возврата обеспечения уведомляет:</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w:t>
      </w:r>
      <w:r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Pr="00C87B61">
        <w:rPr>
          <w:rFonts w:ascii="GHEA Grapalat" w:hAnsi="GHEA Grapalat"/>
        </w:rPr>
        <w:t>;</w:t>
      </w:r>
    </w:p>
    <w:p w:rsidR="00E12B8D" w:rsidRPr="00C87B61"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E12B8D" w:rsidRPr="00B2678A" w:rsidRDefault="00E12B8D" w:rsidP="00E12B8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r w:rsidRPr="005114D0">
        <w:rPr>
          <w:rFonts w:ascii="GHEA Grapalat" w:hAnsi="GHEA Grapalat"/>
        </w:rPr>
        <w:tab/>
      </w:r>
    </w:p>
    <w:p w:rsidR="00E12B8D" w:rsidRDefault="00E12B8D" w:rsidP="00E12B8D">
      <w:pPr>
        <w:rPr>
          <w:rFonts w:ascii="GHEA Grapalat" w:hAnsi="GHEA Grapalat" w:cs="Sylfaen"/>
        </w:rPr>
      </w:pPr>
      <w:r>
        <w:rPr>
          <w:rFonts w:ascii="GHEA Grapalat" w:hAnsi="GHEA Grapalat" w:cs="Sylfaen"/>
        </w:rPr>
        <w:br w:type="page"/>
      </w:r>
    </w:p>
    <w:p w:rsidR="00E12B8D" w:rsidRPr="009044F1" w:rsidRDefault="00E12B8D" w:rsidP="00E12B8D">
      <w:pPr>
        <w:widowControl w:val="0"/>
        <w:tabs>
          <w:tab w:val="left" w:pos="1134"/>
        </w:tabs>
        <w:spacing w:after="160"/>
        <w:ind w:firstLine="567"/>
        <w:jc w:val="both"/>
        <w:rPr>
          <w:rFonts w:ascii="GHEA Grapalat" w:hAnsi="GHEA Grapalat" w:cs="Sylfaen"/>
        </w:rPr>
      </w:pPr>
    </w:p>
    <w:p w:rsidR="00E12B8D" w:rsidRDefault="00E12B8D" w:rsidP="00E12B8D">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E12B8D" w:rsidRPr="009044F1" w:rsidRDefault="00E12B8D" w:rsidP="00E12B8D">
      <w:pPr>
        <w:rPr>
          <w:rFonts w:ascii="GHEA Grapalat" w:hAnsi="GHEA Grapalat" w:cs="Arial"/>
          <w:b/>
        </w:rPr>
      </w:pP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11"/>
        <w:t>14</w:t>
      </w:r>
      <w:r w:rsidRPr="009044F1">
        <w:rPr>
          <w:rFonts w:ascii="GHEA Grapalat" w:hAnsi="GHEA Grapalat"/>
        </w:rPr>
        <w:t>.</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12B8D" w:rsidRPr="00D3436F"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12B8D" w:rsidRPr="009044F1" w:rsidRDefault="00E12B8D" w:rsidP="00E12B8D">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12B8D" w:rsidRPr="00182C2E" w:rsidRDefault="00E12B8D" w:rsidP="00E12B8D">
      <w:pPr>
        <w:jc w:val="center"/>
        <w:rPr>
          <w:rFonts w:ascii="GHEA Grapalat" w:hAnsi="GHEA Grapalat"/>
          <w:b/>
        </w:rPr>
      </w:pPr>
    </w:p>
    <w:p w:rsidR="00E12B8D" w:rsidRPr="00182C2E" w:rsidRDefault="00E12B8D" w:rsidP="00E12B8D">
      <w:pPr>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E12B8D" w:rsidRPr="00182C2E" w:rsidRDefault="00E12B8D" w:rsidP="00E12B8D">
      <w:pPr>
        <w:jc w:val="center"/>
        <w:rPr>
          <w:rFonts w:ascii="GHEA Grapalat" w:hAnsi="GHEA Grapalat"/>
          <w:b/>
        </w:rPr>
      </w:pPr>
    </w:p>
    <w:p w:rsidR="00E12B8D" w:rsidRPr="00216702" w:rsidRDefault="00E12B8D" w:rsidP="00E12B8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lastRenderedPageBreak/>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E12B8D" w:rsidRDefault="00E12B8D" w:rsidP="00E12B8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E12B8D" w:rsidRPr="00996C18" w:rsidRDefault="00E12B8D" w:rsidP="00E12B8D">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E12B8D" w:rsidRDefault="00E12B8D" w:rsidP="00E12B8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E12B8D" w:rsidRPr="00570BBD" w:rsidRDefault="00E12B8D" w:rsidP="00E12B8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E12B8D" w:rsidRPr="00570BBD" w:rsidRDefault="00E12B8D" w:rsidP="00E12B8D">
      <w:pPr>
        <w:jc w:val="both"/>
        <w:rPr>
          <w:rFonts w:ascii="GHEA Grapalat" w:hAnsi="GHEA Grapalat"/>
        </w:rPr>
      </w:pPr>
      <w:r w:rsidRPr="00570BBD">
        <w:rPr>
          <w:rFonts w:ascii="GHEA Grapalat" w:hAnsi="GHEA Grapalat"/>
        </w:rPr>
        <w:lastRenderedPageBreak/>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E12B8D" w:rsidRDefault="00E12B8D" w:rsidP="00E12B8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E12B8D" w:rsidRPr="00570BBD" w:rsidRDefault="00E12B8D" w:rsidP="00E12B8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w:t>
      </w:r>
      <w:r w:rsidRPr="00570BBD">
        <w:rPr>
          <w:rFonts w:ascii="GHEA Grapalat" w:hAnsi="GHEA Grapalat"/>
        </w:rPr>
        <w:lastRenderedPageBreak/>
        <w:t>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E12B8D" w:rsidRPr="00570BBD" w:rsidRDefault="00E12B8D" w:rsidP="00E12B8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E12B8D" w:rsidRPr="00570BBD" w:rsidRDefault="00E12B8D" w:rsidP="00E12B8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E12B8D" w:rsidRPr="009044F1" w:rsidRDefault="00E12B8D" w:rsidP="00E12B8D">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E12B8D" w:rsidRPr="009044F1" w:rsidRDefault="00E12B8D" w:rsidP="00E12B8D">
      <w:pPr>
        <w:widowControl w:val="0"/>
        <w:spacing w:after="160"/>
        <w:jc w:val="center"/>
        <w:rPr>
          <w:rFonts w:ascii="GHEA Grapalat" w:hAnsi="GHEA Grapalat" w:cs="Sylfaen"/>
          <w:b/>
        </w:rPr>
      </w:pPr>
    </w:p>
    <w:p w:rsidR="00E12B8D" w:rsidRDefault="00E12B8D" w:rsidP="00E12B8D">
      <w:pPr>
        <w:rPr>
          <w:rFonts w:ascii="GHEA Grapalat" w:hAnsi="GHEA Grapalat"/>
          <w:b/>
        </w:rPr>
      </w:pPr>
      <w:r>
        <w:rPr>
          <w:rFonts w:ascii="GHEA Grapalat" w:hAnsi="GHEA Grapalat"/>
          <w:b/>
        </w:rPr>
        <w:br w:type="page"/>
      </w:r>
    </w:p>
    <w:p w:rsidR="00E12B8D" w:rsidRPr="00374F4A" w:rsidRDefault="00E12B8D" w:rsidP="00E12B8D">
      <w:pPr>
        <w:widowControl w:val="0"/>
        <w:spacing w:after="160"/>
        <w:jc w:val="center"/>
        <w:rPr>
          <w:rFonts w:ascii="GHEA Grapalat" w:hAnsi="GHEA Grapalat"/>
          <w:b/>
        </w:rPr>
      </w:pPr>
      <w:r w:rsidRPr="009044F1">
        <w:rPr>
          <w:rFonts w:ascii="GHEA Grapalat" w:hAnsi="GHEA Grapalat"/>
          <w:b/>
        </w:rPr>
        <w:lastRenderedPageBreak/>
        <w:t>ЧАСТЬ II</w:t>
      </w:r>
    </w:p>
    <w:p w:rsidR="00E12B8D" w:rsidRPr="00374F4A" w:rsidRDefault="00E12B8D" w:rsidP="00E12B8D">
      <w:pPr>
        <w:widowControl w:val="0"/>
        <w:spacing w:after="160"/>
        <w:jc w:val="center"/>
        <w:rPr>
          <w:rFonts w:ascii="GHEA Grapalat" w:hAnsi="GHEA Grapalat"/>
          <w:b/>
        </w:rPr>
      </w:pPr>
    </w:p>
    <w:p w:rsidR="00E12B8D" w:rsidRPr="009044F1" w:rsidRDefault="00E12B8D" w:rsidP="00E12B8D">
      <w:pPr>
        <w:pStyle w:val="aa"/>
        <w:widowControl w:val="0"/>
        <w:spacing w:after="160"/>
        <w:jc w:val="center"/>
        <w:rPr>
          <w:rFonts w:ascii="GHEA Grapalat" w:hAnsi="GHEA Grapalat"/>
          <w:b/>
        </w:rPr>
      </w:pPr>
      <w:r w:rsidRPr="009044F1">
        <w:rPr>
          <w:rFonts w:ascii="GHEA Grapalat" w:hAnsi="GHEA Grapalat"/>
          <w:b/>
        </w:rPr>
        <w:t>ИНСТРУКЦИЯ</w:t>
      </w:r>
      <w:r>
        <w:rPr>
          <w:rFonts w:ascii="GHEA Grapalat" w:hAnsi="GHEA Grapalat"/>
          <w:b/>
        </w:rPr>
        <w:t xml:space="preserve"> </w:t>
      </w:r>
      <w:r w:rsidRPr="009044F1">
        <w:rPr>
          <w:rFonts w:ascii="GHEA Grapalat" w:hAnsi="GHEA Grapalat"/>
          <w:b/>
        </w:rPr>
        <w:t xml:space="preserve">ПО СОСТАВЛЕНИЮ </w:t>
      </w:r>
      <w:r>
        <w:rPr>
          <w:rFonts w:ascii="GHEA Grapalat" w:hAnsi="GHEA Grapalat"/>
          <w:b/>
        </w:rPr>
        <w:br/>
      </w:r>
      <w:r w:rsidRPr="009044F1">
        <w:rPr>
          <w:rFonts w:ascii="GHEA Grapalat" w:hAnsi="GHEA Grapalat"/>
          <w:b/>
        </w:rPr>
        <w:t>ЗАЯВКИ НА ОТКРЫТЫЙ КОНКУРС</w:t>
      </w:r>
    </w:p>
    <w:p w:rsidR="00E12B8D" w:rsidRPr="009044F1" w:rsidRDefault="00E12B8D" w:rsidP="00E12B8D">
      <w:pPr>
        <w:widowControl w:val="0"/>
        <w:spacing w:after="160"/>
        <w:jc w:val="center"/>
        <w:rPr>
          <w:rFonts w:ascii="GHEA Grapalat" w:hAnsi="GHEA Grapalat"/>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1. ОБЩИЕ ПОЛОЖЕНИЯ</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Pr="003802B8">
        <w:rPr>
          <w:rFonts w:ascii="GHEA Grapalat" w:hAnsi="GHEA Grapalat"/>
        </w:rPr>
        <w:t>.</w:t>
      </w:r>
      <w:r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E12B8D" w:rsidRPr="009044F1" w:rsidRDefault="00E12B8D" w:rsidP="00E12B8D">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Pr="003802B8">
        <w:rPr>
          <w:rFonts w:ascii="GHEA Grapalat" w:hAnsi="GHEA Grapalat"/>
        </w:rPr>
        <w:t>.</w:t>
      </w:r>
      <w:r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1.3</w:t>
      </w:r>
      <w:r w:rsidRPr="003802B8">
        <w:rPr>
          <w:rFonts w:ascii="GHEA Grapalat" w:hAnsi="GHEA Grapalat"/>
        </w:rPr>
        <w:t>.</w:t>
      </w:r>
      <w:r w:rsidRPr="003802B8">
        <w:rPr>
          <w:rFonts w:ascii="GHEA Grapalat" w:hAnsi="GHEA Grapalat"/>
        </w:rPr>
        <w:tab/>
      </w:r>
      <w:r w:rsidRPr="009044F1">
        <w:rPr>
          <w:rFonts w:ascii="GHEA Grapalat" w:hAnsi="GHEA Grapalat"/>
        </w:rPr>
        <w:t>Кроме армянского языка, заявки могут быть поданы также н</w:t>
      </w:r>
      <w:r>
        <w:rPr>
          <w:rFonts w:ascii="GHEA Grapalat" w:hAnsi="GHEA Grapalat"/>
        </w:rPr>
        <w:t>а английском или русском языке.</w:t>
      </w:r>
    </w:p>
    <w:p w:rsidR="00E12B8D" w:rsidRDefault="00E12B8D" w:rsidP="00E12B8D">
      <w:pPr>
        <w:widowControl w:val="0"/>
        <w:spacing w:after="160"/>
        <w:jc w:val="center"/>
        <w:rPr>
          <w:rFonts w:ascii="GHEA Grapalat" w:hAnsi="GHEA Grapalat"/>
          <w:b/>
        </w:rPr>
      </w:pPr>
    </w:p>
    <w:p w:rsidR="00E12B8D" w:rsidRDefault="00E12B8D" w:rsidP="00E12B8D">
      <w:pPr>
        <w:widowControl w:val="0"/>
        <w:spacing w:after="160"/>
        <w:jc w:val="center"/>
        <w:rPr>
          <w:rFonts w:ascii="GHEA Grapalat" w:hAnsi="GHEA Grapalat"/>
          <w:b/>
        </w:rPr>
      </w:pPr>
    </w:p>
    <w:p w:rsidR="00E12B8D" w:rsidRPr="009044F1" w:rsidRDefault="00E12B8D" w:rsidP="00E12B8D">
      <w:pPr>
        <w:widowControl w:val="0"/>
        <w:spacing w:after="160"/>
        <w:jc w:val="center"/>
        <w:rPr>
          <w:rFonts w:ascii="GHEA Grapalat" w:hAnsi="GHEA Grapalat"/>
          <w:b/>
        </w:rPr>
      </w:pPr>
      <w:r w:rsidRPr="009044F1">
        <w:rPr>
          <w:rFonts w:ascii="GHEA Grapalat" w:hAnsi="GHEA Grapalat"/>
          <w:b/>
        </w:rPr>
        <w:t>2. ЗАЯВКА НА ПРОЦЕДУРУ</w:t>
      </w:r>
    </w:p>
    <w:p w:rsidR="00E12B8D" w:rsidRDefault="00E12B8D" w:rsidP="00E12B8D">
      <w:pPr>
        <w:widowControl w:val="0"/>
        <w:spacing w:after="160"/>
        <w:ind w:firstLine="567"/>
        <w:jc w:val="both"/>
        <w:rPr>
          <w:rFonts w:ascii="GHEA Grapalat" w:hAnsi="GHEA Grapalat"/>
        </w:rPr>
      </w:pPr>
      <w:r>
        <w:rPr>
          <w:rFonts w:ascii="GHEA Grapalat" w:hAnsi="GHEA Grapalat"/>
        </w:rPr>
        <w:t xml:space="preserve">2. </w:t>
      </w: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E12B8D" w:rsidRPr="000811C1"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2.1</w:t>
      </w:r>
      <w:r w:rsidRPr="005114D0">
        <w:rPr>
          <w:rFonts w:ascii="GHEA Grapalat" w:hAnsi="GHEA Grapalat"/>
        </w:rPr>
        <w:t>.</w:t>
      </w:r>
      <w:r w:rsidRPr="003B3302">
        <w:rPr>
          <w:rFonts w:ascii="GHEA Grapalat" w:hAnsi="GHEA Grapalat"/>
        </w:rPr>
        <w:tab/>
      </w:r>
      <w:r w:rsidRPr="009044F1">
        <w:rPr>
          <w:rFonts w:ascii="GHEA Grapalat" w:hAnsi="GHEA Grapalat"/>
        </w:rPr>
        <w:t>заявление</w:t>
      </w:r>
      <w:r>
        <w:rPr>
          <w:rFonts w:ascii="GHEA Grapalat" w:hAnsi="GHEA Grapalat"/>
        </w:rPr>
        <w:t>--объявлени</w:t>
      </w:r>
      <w:r>
        <w:rPr>
          <w:rFonts w:ascii="GHEA Grapalat" w:hAnsi="GHEA Grapalat"/>
          <w:lang w:val="en-US"/>
        </w:rPr>
        <w:t>e</w:t>
      </w:r>
      <w:r>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E12B8D" w:rsidRPr="00FF3F2A" w:rsidRDefault="00E12B8D" w:rsidP="00E12B8D">
      <w:pPr>
        <w:widowControl w:val="0"/>
        <w:tabs>
          <w:tab w:val="left" w:pos="1134"/>
        </w:tabs>
        <w:spacing w:after="160"/>
        <w:ind w:firstLine="567"/>
        <w:jc w:val="both"/>
        <w:rPr>
          <w:rFonts w:ascii="GHEA Grapalat" w:hAnsi="GHEA Grapalat"/>
        </w:rPr>
      </w:pPr>
      <w:r w:rsidRPr="000811C1">
        <w:rPr>
          <w:rFonts w:ascii="GHEA Grapalat" w:hAnsi="GHEA Grapalat"/>
        </w:rPr>
        <w:t>2.2</w:t>
      </w:r>
      <w:r>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3</w:t>
      </w:r>
      <w:r w:rsidRPr="00D3436F">
        <w:rPr>
          <w:rFonts w:ascii="GHEA Grapalat" w:hAnsi="GHEA Grapalat"/>
        </w:rPr>
        <w:t xml:space="preserve"> </w:t>
      </w:r>
      <w:r>
        <w:rPr>
          <w:rFonts w:ascii="GHEA Grapalat" w:hAnsi="GHEA Grapalat"/>
        </w:rPr>
        <w:t xml:space="preserve"> копию агентского договора и данные лица, являющегося стороной этого договора, если Договор будет выполняться через агентство;</w:t>
      </w:r>
    </w:p>
    <w:p w:rsidR="00E12B8D" w:rsidRPr="00D3436F" w:rsidRDefault="00E12B8D" w:rsidP="00E12B8D">
      <w:pPr>
        <w:widowControl w:val="0"/>
        <w:tabs>
          <w:tab w:val="left" w:pos="1134"/>
        </w:tabs>
        <w:spacing w:after="160"/>
        <w:ind w:firstLine="567"/>
        <w:jc w:val="both"/>
        <w:rPr>
          <w:rFonts w:ascii="GHEA Grapalat" w:hAnsi="GHEA Grapalat"/>
        </w:rPr>
      </w:pPr>
      <w:r w:rsidRPr="00D3436F">
        <w:rPr>
          <w:rFonts w:ascii="GHEA Grapalat" w:hAnsi="GHEA Grapalat"/>
        </w:rPr>
        <w:t>2.</w:t>
      </w:r>
      <w:r w:rsidRPr="000811C1">
        <w:rPr>
          <w:rFonts w:ascii="GHEA Grapalat" w:hAnsi="GHEA Grapalat"/>
        </w:rPr>
        <w:t>4</w:t>
      </w:r>
      <w:r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w:t>
      </w:r>
      <w:r>
        <w:rPr>
          <w:rFonts w:ascii="GHEA Grapalat" w:hAnsi="GHEA Grapalat"/>
        </w:rPr>
        <w:lastRenderedPageBreak/>
        <w:t>деятельности (консорциумом)</w:t>
      </w:r>
      <w:r>
        <w:rPr>
          <w:rStyle w:val="af6"/>
          <w:rFonts w:ascii="GHEA Grapalat" w:hAnsi="GHEA Grapalat"/>
        </w:rPr>
        <w:footnoteReference w:customMarkFollows="1" w:id="12"/>
        <w:t>15</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2.5.</w:t>
      </w:r>
      <w:r w:rsidRPr="00B138F3">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оригинал документа, удостоверяющего оплату наличных денег, или оригинал банковской гарантии.</w:t>
      </w:r>
      <w:r>
        <w:rPr>
          <w:rFonts w:ascii="GHEA Grapalat" w:hAnsi="GHEA Grapalat"/>
        </w:rPr>
        <w:t xml:space="preserve"> </w:t>
      </w:r>
      <w:r w:rsidRPr="00B138F3">
        <w:rPr>
          <w:rStyle w:val="af6"/>
          <w:rFonts w:ascii="GHEA Grapalat" w:hAnsi="GHEA Grapalat"/>
        </w:rPr>
        <w:footnoteReference w:customMarkFollows="1" w:id="13"/>
        <w:t>16</w:t>
      </w:r>
    </w:p>
    <w:p w:rsidR="00E12B8D" w:rsidRDefault="00E12B8D" w:rsidP="00E12B8D">
      <w:pPr>
        <w:widowControl w:val="0"/>
        <w:tabs>
          <w:tab w:val="left" w:pos="1134"/>
        </w:tabs>
        <w:spacing w:after="160"/>
        <w:ind w:firstLine="567"/>
        <w:jc w:val="both"/>
        <w:rPr>
          <w:rFonts w:ascii="GHEA Grapalat" w:hAnsi="GHEA Grapalat"/>
        </w:rPr>
      </w:pPr>
      <w:r w:rsidRPr="009044F1">
        <w:rPr>
          <w:rFonts w:ascii="GHEA Grapalat" w:hAnsi="GHEA Grapalat"/>
        </w:rPr>
        <w:t>2.</w:t>
      </w:r>
      <w:r w:rsidRPr="00D3436F">
        <w:rPr>
          <w:rFonts w:ascii="GHEA Grapalat" w:hAnsi="GHEA Grapalat"/>
        </w:rPr>
        <w:t>6</w:t>
      </w:r>
      <w:r w:rsidRPr="004413A5">
        <w:rPr>
          <w:rFonts w:ascii="GHEA Grapalat" w:hAnsi="GHEA Grapalat"/>
        </w:rPr>
        <w:t>.</w:t>
      </w:r>
      <w:r w:rsidRPr="00E267E5">
        <w:rPr>
          <w:rFonts w:ascii="GHEA Grapalat" w:hAnsi="GHEA Grapalat"/>
        </w:rPr>
        <w:tab/>
      </w:r>
      <w:r w:rsidRPr="009044F1">
        <w:rPr>
          <w:rFonts w:ascii="GHEA Grapalat" w:hAnsi="GHEA Grapalat"/>
        </w:rPr>
        <w:t>ценовое предложение согласно Приложению №</w:t>
      </w:r>
      <w:r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Pr="00FB3AE2">
        <w:rPr>
          <w:rFonts w:ascii="GHEA Grapalat" w:hAnsi="GHEA Grapalat"/>
        </w:rPr>
        <w:t xml:space="preserve"> </w:t>
      </w:r>
      <w:r>
        <w:rPr>
          <w:rFonts w:ascii="GHEA Grapalat" w:hAnsi="GHEA Grapalat"/>
        </w:rPr>
        <w:t>(</w:t>
      </w:r>
      <w:r w:rsidRPr="00864470">
        <w:rPr>
          <w:rFonts w:ascii="GHEA Grapalat" w:hAnsi="GHEA Grapalat"/>
        </w:rPr>
        <w:t>совокупность себестоимости и прогнозируемой прибыли</w:t>
      </w:r>
      <w:r w:rsidRPr="009044F1">
        <w:rPr>
          <w:rFonts w:ascii="GHEA Grapalat" w:hAnsi="GHEA Grapalat"/>
        </w:rPr>
        <w:t>) и налога на добавленную стоимость. Расчет компонентов стоимости — разбивка или другие детали — не</w:t>
      </w:r>
      <w:r>
        <w:rPr>
          <w:rFonts w:ascii="GHEA Grapalat" w:hAnsi="GHEA Grapalat"/>
        </w:rPr>
        <w:t xml:space="preserve"> требуются и не представляются.</w:t>
      </w:r>
    </w:p>
    <w:p w:rsidR="00E12B8D" w:rsidRDefault="00E12B8D" w:rsidP="00E12B8D">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12B8D" w:rsidRPr="002658C9"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12B8D" w:rsidRPr="002658C9" w:rsidRDefault="00E12B8D" w:rsidP="00E12B8D">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12B8D" w:rsidRPr="002658C9" w:rsidRDefault="00E12B8D" w:rsidP="00E12B8D">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E12B8D" w:rsidRPr="002658C9" w:rsidRDefault="00E12B8D" w:rsidP="00E12B8D">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12B8D" w:rsidRPr="002658C9" w:rsidRDefault="00E12B8D" w:rsidP="00E12B8D">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12B8D" w:rsidRDefault="00E12B8D" w:rsidP="00E12B8D">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12B8D" w:rsidRDefault="00E12B8D" w:rsidP="00E12B8D">
      <w:pPr>
        <w:widowControl w:val="0"/>
        <w:tabs>
          <w:tab w:val="left" w:pos="1134"/>
        </w:tabs>
        <w:spacing w:after="160"/>
        <w:ind w:firstLine="567"/>
        <w:jc w:val="both"/>
        <w:rPr>
          <w:rFonts w:ascii="GHEA Grapalat" w:hAnsi="GHEA Grapalat"/>
        </w:rPr>
      </w:pPr>
    </w:p>
    <w:p w:rsidR="00E12B8D" w:rsidRDefault="00E12B8D" w:rsidP="00E12B8D">
      <w:pPr>
        <w:widowControl w:val="0"/>
        <w:tabs>
          <w:tab w:val="left" w:pos="1134"/>
        </w:tabs>
        <w:spacing w:after="160"/>
        <w:ind w:firstLine="567"/>
        <w:jc w:val="both"/>
        <w:rPr>
          <w:rFonts w:ascii="GHEA Grapalat" w:hAnsi="GHEA Grapalat"/>
        </w:rPr>
      </w:pPr>
    </w:p>
    <w:p w:rsidR="00E12B8D" w:rsidRPr="00E267E5" w:rsidRDefault="00E12B8D" w:rsidP="00E12B8D">
      <w:pPr>
        <w:widowControl w:val="0"/>
        <w:tabs>
          <w:tab w:val="left" w:pos="1134"/>
        </w:tabs>
        <w:spacing w:after="160"/>
        <w:ind w:firstLine="567"/>
        <w:jc w:val="both"/>
        <w:rPr>
          <w:rFonts w:ascii="GHEA Grapalat" w:hAnsi="GHEA Grapalat"/>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F677F1" w:rsidRDefault="00E12B8D" w:rsidP="00E12B8D">
      <w:pPr>
        <w:pStyle w:val="norm"/>
        <w:widowControl w:val="0"/>
        <w:spacing w:after="160" w:line="240" w:lineRule="auto"/>
        <w:ind w:firstLine="284"/>
        <w:jc w:val="right"/>
        <w:rPr>
          <w:rFonts w:ascii="GHEA Grapalat" w:hAnsi="GHEA Grapalat"/>
          <w:b/>
          <w:sz w:val="24"/>
          <w:szCs w:val="24"/>
        </w:rPr>
      </w:pPr>
    </w:p>
    <w:p w:rsidR="00E12B8D" w:rsidRPr="00374F4A" w:rsidRDefault="00E12B8D" w:rsidP="00E12B8D">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E12B8D" w:rsidRPr="00374F4A" w:rsidRDefault="00E12B8D" w:rsidP="00E12B8D">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sz w:val="24"/>
          <w:szCs w:val="24"/>
        </w:rPr>
        <w:t>"</w:t>
      </w:r>
      <w:r w:rsidR="008B1F5B" w:rsidRPr="008B1F5B">
        <w:rPr>
          <w:rFonts w:ascii="Sylfaen" w:hAnsi="Sylfaen"/>
          <w:sz w:val="24"/>
          <w:szCs w:val="24"/>
        </w:rPr>
        <w:t xml:space="preserve"> </w:t>
      </w:r>
      <w:r w:rsidR="004F2D4B">
        <w:rPr>
          <w:rFonts w:ascii="Sylfaen" w:hAnsi="Sylfaen"/>
          <w:sz w:val="24"/>
          <w:szCs w:val="24"/>
        </w:rPr>
        <w:t xml:space="preserve">АM-GHAPDzB-25/02  </w:t>
      </w:r>
    </w:p>
    <w:p w:rsidR="00E12B8D" w:rsidRPr="00374F4A" w:rsidRDefault="00E12B8D" w:rsidP="00E12B8D">
      <w:pPr>
        <w:widowControl w:val="0"/>
        <w:spacing w:after="120"/>
        <w:jc w:val="center"/>
        <w:rPr>
          <w:rFonts w:ascii="GHEA Grapalat" w:hAnsi="GHEA Grapalat" w:cs="Sylfaen"/>
          <w:b/>
        </w:rPr>
      </w:pPr>
    </w:p>
    <w:p w:rsidR="00E12B8D" w:rsidRPr="00374F4A" w:rsidRDefault="00E12B8D" w:rsidP="00E12B8D">
      <w:pPr>
        <w:widowControl w:val="0"/>
        <w:spacing w:after="160"/>
        <w:jc w:val="center"/>
        <w:rPr>
          <w:rFonts w:ascii="GHEA Grapalat" w:hAnsi="GHEA Grapalat" w:cs="Arial"/>
          <w:b/>
        </w:rPr>
      </w:pPr>
      <w:r w:rsidRPr="00374F4A">
        <w:rPr>
          <w:rFonts w:ascii="GHEA Grapalat" w:hAnsi="GHEA Grapalat"/>
          <w:b/>
        </w:rPr>
        <w:t>ЗАЯВЛЕНИЕ</w:t>
      </w:r>
      <w:r w:rsidRPr="00D3436F">
        <w:rPr>
          <w:rFonts w:ascii="GHEA Grapalat" w:hAnsi="GHEA Grapalat"/>
          <w:b/>
        </w:rPr>
        <w:t>-</w:t>
      </w:r>
      <w:r w:rsidRPr="005A6435">
        <w:rPr>
          <w:rFonts w:ascii="GHEA Grapalat" w:hAnsi="GHEA Grapalat"/>
          <w:b/>
        </w:rPr>
        <w:t xml:space="preserve"> </w:t>
      </w:r>
      <w:r>
        <w:rPr>
          <w:rFonts w:ascii="GHEA Grapalat" w:hAnsi="GHEA Grapalat"/>
          <w:b/>
        </w:rPr>
        <w:t xml:space="preserve"> ОБЪЯВЛЕНИЕ </w:t>
      </w:r>
      <w:r w:rsidRPr="00374F4A">
        <w:rPr>
          <w:rFonts w:ascii="GHEA Grapalat" w:hAnsi="GHEA Grapalat"/>
          <w:b/>
        </w:rPr>
        <w:t>*</w:t>
      </w:r>
    </w:p>
    <w:p w:rsidR="00E12B8D" w:rsidRPr="00374F4A" w:rsidRDefault="00E12B8D" w:rsidP="00E12B8D">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открытом конкурсе </w:t>
      </w:r>
    </w:p>
    <w:p w:rsidR="00E12B8D" w:rsidRPr="00374F4A" w:rsidRDefault="00E12B8D" w:rsidP="00E12B8D">
      <w:pPr>
        <w:widowControl w:val="0"/>
        <w:spacing w:after="120"/>
        <w:jc w:val="center"/>
        <w:rPr>
          <w:rFonts w:ascii="GHEA Grapalat" w:hAnsi="GHEA Grapalat"/>
        </w:rPr>
      </w:pPr>
    </w:p>
    <w:p w:rsidR="00E12B8D" w:rsidRPr="00C4157A" w:rsidRDefault="00E12B8D" w:rsidP="00E12B8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E12B8D" w:rsidRPr="000C1746" w:rsidRDefault="00E12B8D" w:rsidP="00E12B8D">
      <w:pPr>
        <w:spacing w:after="160"/>
        <w:ind w:left="2694"/>
        <w:jc w:val="both"/>
        <w:rPr>
          <w:rFonts w:ascii="GHEA Grapalat" w:hAnsi="GHEA Grapalat"/>
          <w:sz w:val="16"/>
        </w:rPr>
      </w:pPr>
      <w:r w:rsidRPr="000C1746">
        <w:rPr>
          <w:rFonts w:ascii="GHEA Grapalat" w:hAnsi="GHEA Grapalat"/>
          <w:sz w:val="16"/>
        </w:rPr>
        <w:lastRenderedPageBreak/>
        <w:t xml:space="preserve">наименование участника </w:t>
      </w:r>
    </w:p>
    <w:p w:rsidR="00E12B8D" w:rsidRPr="00DA5EA0" w:rsidRDefault="00E12B8D" w:rsidP="00E12B8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E12B8D" w:rsidRPr="000C1746" w:rsidRDefault="00E12B8D" w:rsidP="00E12B8D">
      <w:pPr>
        <w:spacing w:after="160"/>
        <w:ind w:left="4395"/>
        <w:jc w:val="both"/>
        <w:rPr>
          <w:rFonts w:ascii="GHEA Grapalat" w:hAnsi="GHEA Grapalat" w:cs="Sylfaen"/>
          <w:sz w:val="16"/>
        </w:rPr>
      </w:pPr>
      <w:r w:rsidRPr="000C1746">
        <w:rPr>
          <w:rFonts w:ascii="GHEA Grapalat" w:hAnsi="GHEA Grapalat"/>
          <w:sz w:val="16"/>
        </w:rPr>
        <w:t>номер лота (лотов)</w:t>
      </w:r>
    </w:p>
    <w:p w:rsidR="00E12B8D" w:rsidRPr="00BD0FD1" w:rsidRDefault="00E12B8D" w:rsidP="00E12B8D">
      <w:pPr>
        <w:jc w:val="both"/>
        <w:rPr>
          <w:rFonts w:ascii="GHEA Grapalat" w:hAnsi="GHEA Grapalat" w:cs="Sylfaen"/>
        </w:rPr>
      </w:pPr>
      <w:r w:rsidRPr="005437F6">
        <w:rPr>
          <w:rFonts w:ascii="GHEA Grapalat" w:hAnsi="GHEA Grapalat"/>
        </w:rPr>
        <w:t>под кодом</w:t>
      </w:r>
      <w:r w:rsidRPr="00BD0FD1">
        <w:rPr>
          <w:rFonts w:ascii="GHEA Grapalat" w:hAnsi="GHEA Grapalat"/>
        </w:rPr>
        <w:t xml:space="preserve"> </w:t>
      </w:r>
      <w:r>
        <w:rPr>
          <w:rFonts w:ascii="GHEA Grapalat" w:hAnsi="GHEA Grapalat"/>
        </w:rPr>
        <w:t>"</w:t>
      </w:r>
      <w:r w:rsidR="008B1F5B" w:rsidRPr="008B1F5B">
        <w:rPr>
          <w:rFonts w:ascii="Sylfaen" w:hAnsi="Sylfaen"/>
        </w:rPr>
        <w:t xml:space="preserve"> </w:t>
      </w:r>
      <w:r w:rsidR="004F2D4B">
        <w:rPr>
          <w:rFonts w:ascii="Sylfaen" w:hAnsi="Sylfaen"/>
        </w:rPr>
        <w:t xml:space="preserve">АM-GHAPDzB-25/02  </w:t>
      </w:r>
      <w:r>
        <w:rPr>
          <w:rFonts w:ascii="GHEA Grapalat" w:hAnsi="GHEA Grapalat"/>
        </w:rPr>
        <w:t>"</w:t>
      </w:r>
    </w:p>
    <w:p w:rsidR="00E12B8D" w:rsidRPr="00C4157A" w:rsidRDefault="00E12B8D" w:rsidP="00E12B8D">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E12B8D" w:rsidRPr="00DA5EA0" w:rsidRDefault="00E12B8D" w:rsidP="00E12B8D">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E12B8D" w:rsidRPr="002B75BF" w:rsidRDefault="00E12B8D" w:rsidP="00E12B8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E12B8D" w:rsidRPr="000C1746" w:rsidRDefault="00E12B8D" w:rsidP="00E12B8D">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E12B8D" w:rsidRPr="00DA5EA0" w:rsidRDefault="00E12B8D" w:rsidP="00E12B8D">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Pr>
          <w:rFonts w:ascii="GHEA Grapalat" w:hAnsi="GHEA Grapalat"/>
        </w:rPr>
        <w:t>.</w:t>
      </w:r>
    </w:p>
    <w:p w:rsidR="00E12B8D" w:rsidRPr="000C1746" w:rsidRDefault="00E12B8D" w:rsidP="00E12B8D">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Pr>
          <w:rFonts w:ascii="GHEA Grapalat" w:hAnsi="GHEA Grapalat"/>
        </w:rPr>
        <w:t>Данные       ----------------------------------------  следующие:</w:t>
      </w:r>
    </w:p>
    <w:p w:rsidR="00E12B8D" w:rsidRPr="000811C1" w:rsidRDefault="00E12B8D" w:rsidP="00E12B8D">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E12B8D" w:rsidRDefault="00E12B8D" w:rsidP="00E12B8D">
      <w:pPr>
        <w:jc w:val="both"/>
        <w:rPr>
          <w:rFonts w:ascii="GHEA Grapalat" w:hAnsi="GHEA Grapalat"/>
        </w:rPr>
      </w:pPr>
    </w:p>
    <w:p w:rsidR="00E12B8D" w:rsidRPr="00B443ED" w:rsidRDefault="00E12B8D" w:rsidP="00E12B8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Pr>
          <w:rFonts w:ascii="GHEA Grapalat" w:hAnsi="GHEA Grapalat"/>
        </w:rPr>
        <w:t xml:space="preserve">             ________________</w:t>
      </w:r>
    </w:p>
    <w:p w:rsidR="00E12B8D" w:rsidRPr="000C1746" w:rsidRDefault="00E12B8D" w:rsidP="00E12B8D">
      <w:pPr>
        <w:tabs>
          <w:tab w:val="left" w:pos="7371"/>
        </w:tabs>
        <w:ind w:left="4111"/>
        <w:jc w:val="both"/>
        <w:rPr>
          <w:rFonts w:ascii="GHEA Grapalat" w:hAnsi="GHEA Grapalat" w:cs="Arial"/>
          <w:sz w:val="16"/>
        </w:rPr>
      </w:pPr>
      <w:r>
        <w:rPr>
          <w:rFonts w:ascii="GHEA Grapalat" w:hAnsi="GHEA Grapalat"/>
          <w:sz w:val="16"/>
        </w:rPr>
        <w:t xml:space="preserve">               </w:t>
      </w:r>
      <w:r w:rsidRPr="000C1746">
        <w:rPr>
          <w:rFonts w:ascii="GHEA Grapalat" w:hAnsi="GHEA Grapalat"/>
          <w:sz w:val="16"/>
        </w:rPr>
        <w:t>учетный номер</w:t>
      </w:r>
      <w:r>
        <w:rPr>
          <w:rFonts w:ascii="GHEA Grapalat" w:hAnsi="GHEA Grapalat"/>
          <w:sz w:val="16"/>
        </w:rPr>
        <w:t xml:space="preserve"> </w:t>
      </w:r>
      <w:r w:rsidRPr="000C1746">
        <w:rPr>
          <w:rFonts w:ascii="GHEA Grapalat" w:hAnsi="GHEA Grapalat"/>
          <w:sz w:val="16"/>
        </w:rPr>
        <w:t>налогоплательщика</w:t>
      </w:r>
    </w:p>
    <w:p w:rsidR="00E12B8D" w:rsidRDefault="00E12B8D" w:rsidP="00E12B8D">
      <w:pPr>
        <w:jc w:val="both"/>
        <w:rPr>
          <w:rFonts w:ascii="GHEA Grapalat" w:hAnsi="GHEA Grapalat"/>
        </w:rPr>
      </w:pPr>
    </w:p>
    <w:p w:rsidR="00E12B8D" w:rsidRPr="008E7F24" w:rsidRDefault="00E12B8D" w:rsidP="00E12B8D">
      <w:pPr>
        <w:jc w:val="both"/>
        <w:rPr>
          <w:rFonts w:ascii="GHEA Grapalat" w:hAnsi="GHEA Grapalat"/>
        </w:rPr>
      </w:pPr>
      <w:r>
        <w:rPr>
          <w:rFonts w:ascii="GHEA Grapalat" w:hAnsi="GHEA Grapalat"/>
        </w:rPr>
        <w:t xml:space="preserve"> </w:t>
      </w:r>
      <w:r w:rsidRPr="00DA5EA0">
        <w:rPr>
          <w:rFonts w:ascii="GHEA Grapalat" w:hAnsi="GHEA Grapalat"/>
        </w:rPr>
        <w:t>Адрес электронной почты</w:t>
      </w:r>
      <w:r w:rsidRPr="008E7F24">
        <w:rPr>
          <w:rFonts w:ascii="GHEA Grapalat" w:hAnsi="GHEA Grapalat"/>
        </w:rPr>
        <w:t xml:space="preserve"> </w:t>
      </w:r>
      <w:r>
        <w:rPr>
          <w:rFonts w:ascii="GHEA Grapalat" w:hAnsi="GHEA Grapalat"/>
        </w:rPr>
        <w:t xml:space="preserve">                           ______</w:t>
      </w:r>
      <w:r w:rsidRPr="008E7F24">
        <w:rPr>
          <w:rFonts w:ascii="GHEA Grapalat" w:hAnsi="GHEA Grapalat"/>
        </w:rPr>
        <w:t>__</w:t>
      </w:r>
      <w:r>
        <w:rPr>
          <w:rFonts w:ascii="GHEA Grapalat" w:hAnsi="GHEA Grapalat"/>
        </w:rPr>
        <w:t>_______</w:t>
      </w:r>
      <w:r w:rsidRPr="00DA5EA0">
        <w:rPr>
          <w:rFonts w:ascii="GHEA Grapalat" w:hAnsi="GHEA Grapalat"/>
        </w:rPr>
        <w:t>___</w:t>
      </w:r>
    </w:p>
    <w:p w:rsidR="00E12B8D" w:rsidRPr="00D3436F" w:rsidRDefault="00E12B8D" w:rsidP="00E12B8D">
      <w:pPr>
        <w:tabs>
          <w:tab w:val="left" w:pos="6946"/>
        </w:tabs>
        <w:ind w:left="3402" w:firstLine="6"/>
        <w:jc w:val="both"/>
        <w:rPr>
          <w:rFonts w:ascii="GHEA Grapalat" w:hAnsi="GHEA Grapalat"/>
          <w:sz w:val="16"/>
        </w:rPr>
      </w:pPr>
      <w:r>
        <w:rPr>
          <w:rFonts w:ascii="GHEA Grapalat" w:hAnsi="GHEA Grapalat"/>
          <w:sz w:val="16"/>
        </w:rPr>
        <w:t xml:space="preserve">                                  </w:t>
      </w:r>
      <w:r w:rsidRPr="000C1746">
        <w:rPr>
          <w:rFonts w:ascii="GHEA Grapalat" w:hAnsi="GHEA Grapalat"/>
          <w:sz w:val="16"/>
        </w:rPr>
        <w:t>адрес электронной</w:t>
      </w:r>
      <w:r w:rsidRPr="002B75BF">
        <w:rPr>
          <w:rFonts w:ascii="GHEA Grapalat" w:hAnsi="GHEA Grapalat"/>
          <w:sz w:val="16"/>
        </w:rPr>
        <w:tab/>
      </w:r>
      <w:r w:rsidRPr="000C1746">
        <w:rPr>
          <w:rFonts w:ascii="GHEA Grapalat" w:hAnsi="GHEA Grapalat"/>
          <w:sz w:val="16"/>
        </w:rPr>
        <w:t>почты</w:t>
      </w:r>
    </w:p>
    <w:p w:rsidR="00E12B8D" w:rsidRDefault="00E12B8D" w:rsidP="00E12B8D">
      <w:pPr>
        <w:jc w:val="both"/>
        <w:rPr>
          <w:rFonts w:ascii="GHEA Grapalat" w:hAnsi="GHEA Grapalat"/>
        </w:rPr>
      </w:pPr>
    </w:p>
    <w:p w:rsidR="00E12B8D" w:rsidRDefault="00E12B8D" w:rsidP="00E12B8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              ------------------------------------------------------------</w:t>
      </w:r>
    </w:p>
    <w:p w:rsidR="00E12B8D" w:rsidRDefault="00E12B8D" w:rsidP="00E12B8D">
      <w:pPr>
        <w:jc w:val="both"/>
        <w:rPr>
          <w:rFonts w:ascii="GHEA Grapalat" w:hAnsi="GHEA Grapalat"/>
          <w:sz w:val="18"/>
          <w:szCs w:val="18"/>
        </w:rPr>
      </w:pPr>
      <w:r>
        <w:rPr>
          <w:rFonts w:ascii="GHEA Grapalat" w:hAnsi="GHEA Grapalat"/>
        </w:rPr>
        <w:t xml:space="preserve">                                                                      </w:t>
      </w:r>
      <w:r w:rsidRPr="000811C1">
        <w:rPr>
          <w:rFonts w:ascii="GHEA Grapalat" w:hAnsi="GHEA Grapalat"/>
          <w:sz w:val="18"/>
          <w:szCs w:val="18"/>
        </w:rPr>
        <w:t>адрес деятельности</w:t>
      </w:r>
    </w:p>
    <w:p w:rsidR="00E12B8D" w:rsidRDefault="00E12B8D" w:rsidP="00E12B8D">
      <w:pPr>
        <w:jc w:val="both"/>
        <w:rPr>
          <w:rFonts w:ascii="GHEA Grapalat" w:hAnsi="GHEA Grapalat"/>
          <w:sz w:val="18"/>
          <w:szCs w:val="18"/>
        </w:rPr>
      </w:pPr>
    </w:p>
    <w:p w:rsidR="00E12B8D" w:rsidRPr="00B16483" w:rsidRDefault="00E12B8D" w:rsidP="00E12B8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Pr="000811C1">
        <w:rPr>
          <w:rFonts w:ascii="GHEA Grapalat" w:hAnsi="GHEA Grapalat"/>
        </w:rPr>
        <w:t xml:space="preserve"> </w:t>
      </w:r>
    </w:p>
    <w:p w:rsidR="00E12B8D" w:rsidRDefault="00E12B8D" w:rsidP="00E12B8D">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rsidR="00E12B8D" w:rsidRPr="00D3436F" w:rsidRDefault="00E12B8D" w:rsidP="00E12B8D">
      <w:pPr>
        <w:tabs>
          <w:tab w:val="left" w:pos="7371"/>
        </w:tabs>
        <w:spacing w:after="160"/>
        <w:ind w:left="3544" w:firstLine="3"/>
        <w:jc w:val="both"/>
        <w:rPr>
          <w:rFonts w:ascii="GHEA Grapalat" w:hAnsi="GHEA Grapalat"/>
          <w:sz w:val="16"/>
        </w:rPr>
      </w:pPr>
    </w:p>
    <w:p w:rsidR="00E12B8D" w:rsidRDefault="00E12B8D" w:rsidP="00E12B8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E12B8D" w:rsidRDefault="00E12B8D" w:rsidP="00E12B8D">
      <w:pPr>
        <w:widowControl w:val="0"/>
        <w:spacing w:after="120"/>
        <w:ind w:left="2835"/>
        <w:jc w:val="both"/>
        <w:rPr>
          <w:rFonts w:ascii="GHEA Grapalat" w:hAnsi="GHEA Grapalat"/>
          <w:sz w:val="16"/>
        </w:rPr>
      </w:pPr>
      <w:r>
        <w:rPr>
          <w:rFonts w:ascii="GHEA Grapalat" w:hAnsi="GHEA Grapalat"/>
          <w:sz w:val="16"/>
        </w:rPr>
        <w:lastRenderedPageBreak/>
        <w:t>наименование участника</w:t>
      </w:r>
    </w:p>
    <w:p w:rsidR="00E12B8D" w:rsidRPr="004F23CF" w:rsidRDefault="00E12B8D" w:rsidP="00E12B8D">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E12B8D" w:rsidRPr="004F23CF" w:rsidRDefault="00E12B8D" w:rsidP="00E12B8D">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E12B8D" w:rsidRPr="004F23CF" w:rsidRDefault="00E12B8D" w:rsidP="00E12B8D">
      <w:pPr>
        <w:rPr>
          <w:rFonts w:ascii="GHEA Grapalat" w:hAnsi="GHEA Grapalat"/>
          <w:i/>
          <w:sz w:val="16"/>
          <w:vertAlign w:val="superscript"/>
          <w:lang w:val="es-ES"/>
        </w:rPr>
      </w:pPr>
    </w:p>
    <w:p w:rsidR="00E12B8D" w:rsidRPr="004F23CF" w:rsidRDefault="00E12B8D" w:rsidP="00E12B8D">
      <w:pPr>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r w:rsidR="004F2D4B">
        <w:rPr>
          <w:rFonts w:ascii="Sylfaen" w:hAnsi="Sylfaen"/>
        </w:rPr>
        <w:t xml:space="preserve">АM-GHAPDzB-25/02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E12B8D" w:rsidRPr="004F23CF" w:rsidRDefault="00E12B8D" w:rsidP="00E12B8D">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Pr>
          <w:rFonts w:ascii="GHEA Grapalat" w:hAnsi="GHEA Grapalat" w:cs="Sylfaen"/>
          <w:sz w:val="20"/>
        </w:rPr>
        <w:t xml:space="preserve">                                        </w:t>
      </w:r>
      <w:r w:rsidRPr="004F23CF">
        <w:rPr>
          <w:rFonts w:ascii="GHEA Grapalat" w:hAnsi="GHEA Grapalat"/>
          <w:sz w:val="16"/>
        </w:rPr>
        <w:t>наименование участника</w:t>
      </w:r>
    </w:p>
    <w:p w:rsidR="00E12B8D" w:rsidRPr="00AF791F" w:rsidRDefault="00E12B8D" w:rsidP="00E12B8D">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Pr="00AF791F">
        <w:rPr>
          <w:rFonts w:ascii="GHEA Grapalat" w:hAnsi="GHEA Grapalat"/>
          <w:vertAlign w:val="superscript"/>
        </w:rPr>
        <w:t>16</w:t>
      </w:r>
      <w:r w:rsidRPr="00AF791F">
        <w:rPr>
          <w:rFonts w:ascii="GHEA Grapalat" w:hAnsi="GHEA Grapalat"/>
        </w:rPr>
        <w:t>,</w:t>
      </w:r>
    </w:p>
    <w:p w:rsidR="00E12B8D" w:rsidRPr="00AF791F" w:rsidRDefault="00E12B8D" w:rsidP="00AE05F5">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в рамках участия в открытом конкурсе под кодом "</w:t>
      </w:r>
      <w:r w:rsidR="008B1F5B" w:rsidRPr="008B1F5B">
        <w:rPr>
          <w:rFonts w:ascii="Sylfaen" w:hAnsi="Sylfaen"/>
        </w:rPr>
        <w:t xml:space="preserve"> </w:t>
      </w:r>
      <w:r w:rsidR="004F2D4B">
        <w:rPr>
          <w:rFonts w:ascii="Sylfaen" w:hAnsi="Sylfaen"/>
        </w:rPr>
        <w:t xml:space="preserve">АM-GHAPDzB-25/02  </w:t>
      </w:r>
      <w:r w:rsidR="008B1F5B">
        <w:rPr>
          <w:rFonts w:ascii="Sylfaen" w:hAnsi="Sylfaen"/>
          <w:i/>
        </w:rPr>
        <w:t xml:space="preserve"> </w:t>
      </w:r>
      <w:r w:rsidRPr="00AF791F">
        <w:rPr>
          <w:rFonts w:ascii="GHEA Grapalat" w:hAnsi="GHEA Grapalat"/>
        </w:rPr>
        <w:t>"*</w:t>
      </w:r>
    </w:p>
    <w:p w:rsidR="00E12B8D" w:rsidRDefault="00E12B8D" w:rsidP="00AE05F5">
      <w:pPr>
        <w:pStyle w:val="aff3"/>
        <w:widowControl w:val="0"/>
        <w:numPr>
          <w:ilvl w:val="0"/>
          <w:numId w:val="1"/>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Pr="00326396">
        <w:rPr>
          <w:rFonts w:ascii="GHEA Grapalat" w:hAnsi="GHEA Grapalat"/>
          <w:lang w:val="hy-AM"/>
        </w:rPr>
        <w:t>недобросовестн</w:t>
      </w:r>
      <w:r>
        <w:rPr>
          <w:rFonts w:ascii="GHEA Grapalat" w:hAnsi="GHEA Grapalat"/>
        </w:rPr>
        <w:t>ой</w:t>
      </w:r>
      <w:r w:rsidRPr="00326396">
        <w:rPr>
          <w:rFonts w:ascii="GHEA Grapalat" w:hAnsi="GHEA Grapalat"/>
          <w:lang w:val="hy-AM"/>
        </w:rPr>
        <w:t xml:space="preserve"> конкуренци</w:t>
      </w:r>
      <w:r>
        <w:rPr>
          <w:rFonts w:ascii="GHEA Grapalat" w:hAnsi="GHEA Grapalat"/>
        </w:rPr>
        <w:t>и, злоупотребления доминирующим положением и антиконкурентного соглашения,</w:t>
      </w:r>
    </w:p>
    <w:p w:rsidR="00E12B8D" w:rsidRDefault="00E12B8D" w:rsidP="00AE05F5">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Pr="00D3436F">
        <w:rPr>
          <w:rFonts w:ascii="GHEA Grapalat" w:hAnsi="GHEA Grapalat"/>
        </w:rPr>
        <w:t>открытый конкурс</w:t>
      </w:r>
      <w:r>
        <w:rPr>
          <w:rFonts w:ascii="GHEA Grapalat" w:hAnsi="GHEA Grapalat"/>
        </w:rPr>
        <w:t xml:space="preserve"> случая     одновременного </w:t>
      </w:r>
    </w:p>
    <w:p w:rsidR="00E12B8D" w:rsidRDefault="00E12B8D" w:rsidP="00E12B8D">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E12B8D" w:rsidRDefault="00E12B8D" w:rsidP="00E12B8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E12B8D" w:rsidRDefault="00E12B8D" w:rsidP="00E12B8D">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E12B8D" w:rsidRDefault="00E12B8D" w:rsidP="00E12B8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E12B8D" w:rsidRDefault="00E12B8D" w:rsidP="00E12B8D">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E12B8D" w:rsidRDefault="00E12B8D" w:rsidP="00E12B8D">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E12B8D" w:rsidRDefault="00E12B8D" w:rsidP="00E12B8D">
      <w:pPr>
        <w:widowControl w:val="0"/>
        <w:spacing w:after="160"/>
        <w:contextualSpacing/>
        <w:jc w:val="both"/>
        <w:rPr>
          <w:rFonts w:ascii="GHEA Grapalat" w:hAnsi="GHEA Grapalat"/>
        </w:rPr>
      </w:pPr>
      <w:r>
        <w:rPr>
          <w:rFonts w:ascii="GHEA Grapalat" w:hAnsi="GHEA Grapalat"/>
        </w:rPr>
        <w:t>Ниже  ----------------------------------------</w:t>
      </w:r>
      <w:r w:rsidRPr="009A73EA">
        <w:rPr>
          <w:rFonts w:ascii="GHEA Grapalat" w:hAnsi="GHEA Grapalat"/>
        </w:rPr>
        <w:t xml:space="preserve"> </w:t>
      </w:r>
      <w:r>
        <w:rPr>
          <w:rFonts w:ascii="GHEA Grapalat" w:hAnsi="GHEA Grapalat"/>
        </w:rPr>
        <w:t>представляет</w:t>
      </w:r>
      <w:r w:rsidRPr="006B2B1A">
        <w:rPr>
          <w:rFonts w:ascii="GHEA Grapalat" w:hAnsi="GHEA Grapalat"/>
        </w:rPr>
        <w:t xml:space="preserve"> ссылк</w:t>
      </w:r>
      <w:r>
        <w:rPr>
          <w:rFonts w:ascii="GHEA Grapalat" w:hAnsi="GHEA Grapalat"/>
        </w:rPr>
        <w:t>у</w:t>
      </w:r>
      <w:r w:rsidRPr="006B2B1A">
        <w:rPr>
          <w:rFonts w:ascii="GHEA Grapalat" w:hAnsi="GHEA Grapalat"/>
        </w:rPr>
        <w:t xml:space="preserve"> на сайт</w:t>
      </w:r>
      <w:r>
        <w:rPr>
          <w:rFonts w:ascii="GHEA Grapalat" w:hAnsi="GHEA Grapalat"/>
        </w:rPr>
        <w:t>,</w:t>
      </w:r>
      <w:r w:rsidRPr="009A73EA">
        <w:rPr>
          <w:rFonts w:ascii="GHEA Grapalat" w:hAnsi="GHEA Grapalat"/>
        </w:rPr>
        <w:t xml:space="preserve"> </w:t>
      </w:r>
      <w:r w:rsidRPr="006B2B1A">
        <w:rPr>
          <w:rFonts w:ascii="GHEA Grapalat" w:hAnsi="GHEA Grapalat"/>
        </w:rPr>
        <w:t>содержащий</w:t>
      </w:r>
    </w:p>
    <w:p w:rsidR="00E12B8D" w:rsidRDefault="00E12B8D" w:rsidP="00E12B8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E12B8D" w:rsidRPr="009A73EA" w:rsidRDefault="00E12B8D" w:rsidP="00E12B8D">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 </w:t>
      </w:r>
      <w:r w:rsidRPr="009A73EA">
        <w:rPr>
          <w:rStyle w:val="af6"/>
          <w:rFonts w:ascii="GHEA Grapalat" w:hAnsi="GHEA Grapalat"/>
          <w:sz w:val="28"/>
          <w:szCs w:val="28"/>
        </w:rPr>
        <w:footnoteReference w:customMarkFollows="1" w:id="14"/>
        <w:t>**</w:t>
      </w:r>
      <w:r>
        <w:rPr>
          <w:rFonts w:ascii="GHEA Grapalat" w:hAnsi="GHEA Grapalat"/>
          <w:sz w:val="28"/>
          <w:szCs w:val="28"/>
        </w:rPr>
        <w:t>.</w:t>
      </w:r>
      <w:r w:rsidRPr="009A73EA">
        <w:rPr>
          <w:rFonts w:ascii="GHEA Grapalat" w:hAnsi="GHEA Grapalat"/>
        </w:rPr>
        <w:t xml:space="preserve"> </w:t>
      </w:r>
      <w:r w:rsidRPr="009A73EA">
        <w:rPr>
          <w:rFonts w:ascii="GHEA Grapalat" w:hAnsi="GHEA Grapalat"/>
        </w:rPr>
        <w:br w:type="page"/>
      </w:r>
    </w:p>
    <w:p w:rsidR="00E12B8D" w:rsidRDefault="00E12B8D" w:rsidP="00E12B8D">
      <w:pPr>
        <w:rPr>
          <w:rFonts w:ascii="GHEA Grapalat" w:hAnsi="GHEA Grapalat"/>
        </w:rPr>
      </w:pPr>
    </w:p>
    <w:p w:rsidR="00E12B8D" w:rsidRDefault="00E12B8D" w:rsidP="00E12B8D">
      <w:pPr>
        <w:jc w:val="both"/>
        <w:rPr>
          <w:rFonts w:ascii="GHEA Grapalat" w:hAnsi="GHEA Grapalat"/>
        </w:rPr>
      </w:pPr>
      <w:r>
        <w:rPr>
          <w:rFonts w:ascii="GHEA Grapalat" w:hAnsi="GHEA Grapalat"/>
        </w:rPr>
        <w:t xml:space="preserve"> </w:t>
      </w:r>
    </w:p>
    <w:p w:rsidR="00E12B8D" w:rsidRDefault="00E12B8D" w:rsidP="00E12B8D">
      <w:pPr>
        <w:jc w:val="both"/>
        <w:rPr>
          <w:rFonts w:ascii="GHEA Grapalat" w:hAnsi="GHEA Grapalat"/>
        </w:rPr>
      </w:pPr>
      <w:r>
        <w:rPr>
          <w:rFonts w:ascii="GHEA Grapalat" w:hAnsi="GHEA Grapalat"/>
        </w:rPr>
        <w:t xml:space="preserve">Прилагается  полное описание предлагаемого   ----------------------------     товара, </w:t>
      </w:r>
    </w:p>
    <w:p w:rsidR="00E12B8D" w:rsidRDefault="00E12B8D" w:rsidP="00E12B8D">
      <w:pPr>
        <w:jc w:val="both"/>
        <w:rPr>
          <w:rFonts w:ascii="GHEA Grapalat" w:hAnsi="GHEA Grapalat"/>
        </w:rPr>
      </w:pPr>
      <w:r>
        <w:rPr>
          <w:rFonts w:ascii="GHEA Grapalat" w:hAnsi="GHEA Grapalat"/>
          <w:sz w:val="16"/>
        </w:rPr>
        <w:t xml:space="preserve">                                                                                                             наименование участника</w:t>
      </w:r>
    </w:p>
    <w:p w:rsidR="00E12B8D" w:rsidRDefault="00E12B8D" w:rsidP="00E12B8D">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Pr="00C061DC">
        <w:rPr>
          <w:rFonts w:ascii="GHEA Grapalat" w:hAnsi="GHEA Grapalat"/>
        </w:rPr>
        <w:t>.</w:t>
      </w:r>
      <w:r>
        <w:rPr>
          <w:rFonts w:ascii="GHEA Grapalat" w:hAnsi="GHEA Grapalat"/>
        </w:rPr>
        <w:t xml:space="preserve">   </w:t>
      </w:r>
      <w:r>
        <w:rPr>
          <w:rFonts w:ascii="GHEA Grapalat" w:hAnsi="GHEA Grapalat"/>
          <w:sz w:val="16"/>
        </w:rPr>
        <w:t xml:space="preserve">                                                                                                                        </w:t>
      </w:r>
    </w:p>
    <w:p w:rsidR="00E12B8D" w:rsidRDefault="00E12B8D" w:rsidP="00E12B8D">
      <w:pPr>
        <w:tabs>
          <w:tab w:val="left" w:pos="7371"/>
        </w:tabs>
        <w:spacing w:after="160"/>
        <w:ind w:left="3544" w:firstLine="3"/>
        <w:jc w:val="both"/>
        <w:rPr>
          <w:rFonts w:ascii="GHEA Grapalat" w:hAnsi="GHEA Grapalat"/>
          <w:sz w:val="16"/>
          <w:lang w:val="hy-AM"/>
        </w:rPr>
      </w:pPr>
    </w:p>
    <w:p w:rsidR="00E12B8D" w:rsidRPr="000811C1" w:rsidRDefault="00E12B8D" w:rsidP="00E12B8D">
      <w:pPr>
        <w:tabs>
          <w:tab w:val="left" w:pos="7371"/>
        </w:tabs>
        <w:spacing w:after="160"/>
        <w:ind w:left="3544" w:firstLine="3"/>
        <w:jc w:val="both"/>
        <w:rPr>
          <w:rFonts w:ascii="GHEA Grapalat" w:hAnsi="GHEA Grapalat"/>
          <w:sz w:val="16"/>
          <w:lang w:val="hy-AM"/>
        </w:rPr>
      </w:pPr>
    </w:p>
    <w:p w:rsidR="00E12B8D" w:rsidRPr="00D3436F" w:rsidRDefault="00E12B8D" w:rsidP="00E12B8D">
      <w:pPr>
        <w:tabs>
          <w:tab w:val="left" w:pos="7371"/>
        </w:tabs>
        <w:spacing w:after="160"/>
        <w:ind w:left="3544" w:firstLine="3"/>
        <w:jc w:val="both"/>
        <w:rPr>
          <w:rFonts w:ascii="GHEA Grapalat" w:hAnsi="GHEA Grapalat"/>
          <w:sz w:val="16"/>
        </w:rPr>
      </w:pPr>
    </w:p>
    <w:p w:rsidR="00E12B8D" w:rsidRPr="00770B03" w:rsidRDefault="00E12B8D" w:rsidP="00E12B8D">
      <w:pPr>
        <w:tabs>
          <w:tab w:val="left" w:pos="7371"/>
        </w:tabs>
        <w:spacing w:after="160"/>
        <w:ind w:left="3544" w:firstLine="3"/>
        <w:jc w:val="both"/>
        <w:rPr>
          <w:rFonts w:ascii="GHEA Grapalat" w:hAnsi="GHEA Grapalat"/>
          <w:sz w:val="16"/>
        </w:rPr>
      </w:pPr>
    </w:p>
    <w:p w:rsidR="00E12B8D" w:rsidRPr="000C1746" w:rsidRDefault="00E12B8D" w:rsidP="00E12B8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E12B8D" w:rsidRPr="000C1746" w:rsidRDefault="00E12B8D" w:rsidP="00E12B8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E12B8D" w:rsidRPr="000C1746" w:rsidRDefault="00E12B8D" w:rsidP="00E12B8D">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E12B8D" w:rsidRPr="009044F1" w:rsidRDefault="00E12B8D" w:rsidP="00E12B8D">
      <w:pPr>
        <w:widowControl w:val="0"/>
        <w:spacing w:after="16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E12B8D" w:rsidRDefault="00E12B8D" w:rsidP="00E12B8D">
      <w:pPr>
        <w:rPr>
          <w:rFonts w:ascii="GHEA Grapalat" w:hAnsi="GHEA Grapalat"/>
          <w:b/>
        </w:rPr>
      </w:pPr>
      <w:r>
        <w:rPr>
          <w:rFonts w:ascii="GHEA Grapalat" w:hAnsi="GHEA Grapalat"/>
          <w:b/>
        </w:rPr>
        <w:br w:type="page"/>
      </w:r>
    </w:p>
    <w:p w:rsidR="00E12B8D" w:rsidRDefault="00E12B8D" w:rsidP="00E12B8D">
      <w:pPr>
        <w:rPr>
          <w:rFonts w:ascii="GHEA Grapalat" w:hAnsi="GHEA Grapalat"/>
          <w:b/>
        </w:rPr>
      </w:pPr>
    </w:p>
    <w:p w:rsidR="00E12B8D" w:rsidRPr="009044F1" w:rsidRDefault="00E12B8D" w:rsidP="00E12B8D">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sz w:val="24"/>
          <w:szCs w:val="24"/>
        </w:rPr>
        <w:t xml:space="preserve"> </w:t>
      </w:r>
      <w:r w:rsidR="004F2D4B">
        <w:rPr>
          <w:rFonts w:ascii="Sylfaen" w:hAnsi="Sylfaen"/>
          <w:sz w:val="24"/>
          <w:szCs w:val="24"/>
        </w:rPr>
        <w:t xml:space="preserve">АM-GHAPDzB-25/02  </w:t>
      </w:r>
      <w:r>
        <w:rPr>
          <w:rFonts w:ascii="GHEA Grapalat" w:hAnsi="GHEA Grapalat"/>
          <w:b/>
          <w:sz w:val="24"/>
          <w:szCs w:val="24"/>
        </w:rPr>
        <w:t>"</w:t>
      </w:r>
      <w:r>
        <w:rPr>
          <w:rStyle w:val="af6"/>
          <w:rFonts w:ascii="GHEA Grapalat" w:hAnsi="GHEA Grapalat"/>
          <w:b/>
          <w:sz w:val="24"/>
          <w:szCs w:val="24"/>
        </w:rPr>
        <w:footnoteReference w:customMarkFollows="1" w:id="15"/>
        <w:t>*</w:t>
      </w:r>
    </w:p>
    <w:p w:rsidR="00E12B8D" w:rsidRPr="009044F1" w:rsidRDefault="00E12B8D" w:rsidP="00E12B8D">
      <w:pPr>
        <w:widowControl w:val="0"/>
        <w:spacing w:after="160"/>
        <w:ind w:left="567" w:right="565"/>
        <w:jc w:val="center"/>
        <w:rPr>
          <w:rFonts w:ascii="GHEA Grapalat" w:hAnsi="GHEA Grapalat"/>
          <w:b/>
        </w:rPr>
      </w:pP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E12B8D" w:rsidRPr="009044F1" w:rsidRDefault="00E12B8D" w:rsidP="00E12B8D">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предлагаемого товара</w:t>
      </w:r>
    </w:p>
    <w:p w:rsidR="00E12B8D" w:rsidRPr="009044F1" w:rsidRDefault="00E12B8D" w:rsidP="00E12B8D">
      <w:pPr>
        <w:pStyle w:val="3"/>
        <w:keepNext w:val="0"/>
        <w:widowControl w:val="0"/>
        <w:spacing w:after="160" w:line="240" w:lineRule="auto"/>
        <w:ind w:left="567" w:right="565"/>
        <w:rPr>
          <w:rFonts w:ascii="GHEA Grapalat" w:hAnsi="GHEA Grapalat" w:cs="Arial"/>
          <w:sz w:val="24"/>
          <w:szCs w:val="24"/>
        </w:rPr>
      </w:pPr>
    </w:p>
    <w:p w:rsidR="00E12B8D" w:rsidRPr="00430541" w:rsidRDefault="00E12B8D" w:rsidP="00E12B8D">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E12B8D" w:rsidRPr="00430541" w:rsidRDefault="00E12B8D" w:rsidP="00E12B8D">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Pr>
          <w:rFonts w:ascii="GHEA Grapalat" w:hAnsi="GHEA Grapalat"/>
        </w:rPr>
        <w:t>"</w:t>
      </w:r>
      <w:r w:rsidR="008B1F5B" w:rsidRPr="008B1F5B">
        <w:rPr>
          <w:rFonts w:ascii="Sylfaen" w:hAnsi="Sylfaen"/>
        </w:rPr>
        <w:t xml:space="preserve"> </w:t>
      </w:r>
      <w:r w:rsidR="004F2D4B">
        <w:rPr>
          <w:rFonts w:ascii="Sylfaen" w:hAnsi="Sylfaen"/>
        </w:rPr>
        <w:t xml:space="preserve">АM-GHAPDzB-25/02  </w:t>
      </w:r>
      <w:r w:rsidR="008B1F5B">
        <w:rPr>
          <w:rFonts w:ascii="Sylfaen" w:hAnsi="Sylfaen"/>
          <w:i/>
        </w:rPr>
        <w:t xml:space="preserve"> </w:t>
      </w:r>
      <w:r>
        <w:rPr>
          <w:rFonts w:ascii="GHEA Grapalat" w:hAnsi="GHEA Grapalat"/>
        </w:rPr>
        <w:t>"</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E12B8D" w:rsidRPr="00206AF8" w:rsidTr="008B1F5B">
        <w:tc>
          <w:tcPr>
            <w:tcW w:w="1042" w:type="dxa"/>
            <w:vMerge w:val="restart"/>
            <w:vAlign w:val="center"/>
          </w:tcPr>
          <w:p w:rsidR="00E12B8D" w:rsidRDefault="00E12B8D" w:rsidP="008B1F5B">
            <w:pPr>
              <w:widowControl w:val="0"/>
              <w:jc w:val="center"/>
              <w:rPr>
                <w:rFonts w:ascii="GHEA Grapalat" w:hAnsi="GHEA Grapalat"/>
                <w:b/>
                <w:sz w:val="20"/>
                <w:szCs w:val="20"/>
              </w:rPr>
            </w:pP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E12B8D" w:rsidRPr="00206AF8" w:rsidTr="008B1F5B">
        <w:trPr>
          <w:trHeight w:val="696"/>
        </w:trPr>
        <w:tc>
          <w:tcPr>
            <w:tcW w:w="1042" w:type="dxa"/>
            <w:vMerge/>
            <w:vAlign w:val="center"/>
          </w:tcPr>
          <w:p w:rsidR="00E12B8D" w:rsidRPr="00206AF8" w:rsidRDefault="00E12B8D" w:rsidP="008B1F5B">
            <w:pPr>
              <w:widowControl w:val="0"/>
              <w:jc w:val="center"/>
              <w:rPr>
                <w:rFonts w:ascii="GHEA Grapalat" w:hAnsi="GHEA Grapalat"/>
                <w:b/>
                <w:bCs/>
                <w:sz w:val="20"/>
                <w:szCs w:val="20"/>
              </w:rPr>
            </w:pPr>
          </w:p>
        </w:tc>
        <w:tc>
          <w:tcPr>
            <w:tcW w:w="1605" w:type="dxa"/>
            <w:vAlign w:val="center"/>
          </w:tcPr>
          <w:p w:rsidR="00E12B8D" w:rsidRDefault="00E12B8D" w:rsidP="008B1F5B">
            <w:pPr>
              <w:widowControl w:val="0"/>
              <w:jc w:val="center"/>
              <w:rPr>
                <w:rFonts w:ascii="GHEA Grapalat" w:hAnsi="GHEA Grapalat"/>
                <w:b/>
                <w:sz w:val="20"/>
                <w:szCs w:val="20"/>
              </w:rPr>
            </w:pPr>
            <w:r>
              <w:rPr>
                <w:rFonts w:ascii="GHEA Grapalat" w:hAnsi="GHEA Grapalat"/>
                <w:b/>
                <w:sz w:val="20"/>
                <w:szCs w:val="20"/>
              </w:rPr>
              <w:t>фирменное</w:t>
            </w:r>
          </w:p>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E12B8D" w:rsidRPr="00BF7253" w:rsidRDefault="00E12B8D" w:rsidP="008B1F5B">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E12B8D" w:rsidRPr="00206AF8" w:rsidRDefault="00E12B8D" w:rsidP="008B1F5B">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r w:rsidR="00E12B8D" w:rsidRPr="00206AF8" w:rsidTr="008B1F5B">
        <w:tc>
          <w:tcPr>
            <w:tcW w:w="1042"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05" w:type="dxa"/>
          </w:tcPr>
          <w:p w:rsidR="00E12B8D" w:rsidRPr="00206AF8" w:rsidRDefault="00E12B8D" w:rsidP="008B1F5B">
            <w:pPr>
              <w:pStyle w:val="3"/>
              <w:keepNext w:val="0"/>
              <w:widowControl w:val="0"/>
              <w:spacing w:line="240" w:lineRule="auto"/>
              <w:jc w:val="left"/>
              <w:rPr>
                <w:rFonts w:ascii="GHEA Grapalat" w:hAnsi="GHEA Grapalat"/>
                <w:b/>
              </w:rPr>
            </w:pPr>
          </w:p>
        </w:tc>
        <w:tc>
          <w:tcPr>
            <w:tcW w:w="1463" w:type="dxa"/>
          </w:tcPr>
          <w:p w:rsidR="00E12B8D" w:rsidRPr="00206AF8" w:rsidRDefault="00E12B8D" w:rsidP="008B1F5B">
            <w:pPr>
              <w:pStyle w:val="3"/>
              <w:keepNext w:val="0"/>
              <w:widowControl w:val="0"/>
              <w:spacing w:line="240" w:lineRule="auto"/>
              <w:jc w:val="left"/>
              <w:rPr>
                <w:rFonts w:ascii="GHEA Grapalat" w:hAnsi="GHEA Grapalat"/>
                <w:b/>
              </w:rPr>
            </w:pPr>
          </w:p>
        </w:tc>
        <w:tc>
          <w:tcPr>
            <w:tcW w:w="1699"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27" w:type="dxa"/>
          </w:tcPr>
          <w:p w:rsidR="00E12B8D" w:rsidRPr="00206AF8" w:rsidRDefault="00E12B8D" w:rsidP="008B1F5B">
            <w:pPr>
              <w:pStyle w:val="3"/>
              <w:keepNext w:val="0"/>
              <w:widowControl w:val="0"/>
              <w:spacing w:line="240" w:lineRule="auto"/>
              <w:jc w:val="left"/>
              <w:rPr>
                <w:rFonts w:ascii="GHEA Grapalat" w:hAnsi="GHEA Grapalat"/>
                <w:b/>
              </w:rPr>
            </w:pPr>
          </w:p>
        </w:tc>
        <w:tc>
          <w:tcPr>
            <w:tcW w:w="1750" w:type="dxa"/>
          </w:tcPr>
          <w:p w:rsidR="00E12B8D" w:rsidRPr="00206AF8" w:rsidRDefault="00E12B8D" w:rsidP="008B1F5B">
            <w:pPr>
              <w:pStyle w:val="3"/>
              <w:keepNext w:val="0"/>
              <w:widowControl w:val="0"/>
              <w:spacing w:line="240" w:lineRule="auto"/>
              <w:jc w:val="left"/>
              <w:rPr>
                <w:rFonts w:ascii="GHEA Grapalat" w:hAnsi="GHEA Grapalat"/>
                <w:b/>
              </w:rPr>
            </w:pPr>
          </w:p>
        </w:tc>
      </w:tr>
    </w:tbl>
    <w:p w:rsidR="00E12B8D" w:rsidRDefault="00E12B8D" w:rsidP="00E12B8D">
      <w:pPr>
        <w:widowControl w:val="0"/>
        <w:tabs>
          <w:tab w:val="left" w:pos="6804"/>
        </w:tabs>
        <w:jc w:val="center"/>
        <w:rPr>
          <w:rFonts w:ascii="GHEA Grapalat" w:hAnsi="GHEA Grapalat"/>
          <w:lang w:val="en-US"/>
        </w:rPr>
      </w:pPr>
    </w:p>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E12B8D" w:rsidRPr="008875C7" w:rsidRDefault="00E12B8D" w:rsidP="00E12B8D">
      <w:pPr>
        <w:widowControl w:val="0"/>
        <w:spacing w:after="160"/>
        <w:jc w:val="right"/>
        <w:rPr>
          <w:rFonts w:ascii="GHEA Grapalat" w:hAnsi="GHEA Grapalat"/>
        </w:rPr>
      </w:pPr>
    </w:p>
    <w:p w:rsidR="00E12B8D" w:rsidRPr="00D5443D" w:rsidRDefault="00E12B8D" w:rsidP="00E12B8D">
      <w:pPr>
        <w:widowControl w:val="0"/>
        <w:spacing w:after="160"/>
        <w:jc w:val="right"/>
        <w:rPr>
          <w:rFonts w:ascii="GHEA Grapalat" w:hAnsi="GHEA Grapalat"/>
        </w:rPr>
      </w:pPr>
      <w:r w:rsidRPr="009044F1">
        <w:rPr>
          <w:rFonts w:ascii="GHEA Grapalat" w:hAnsi="GHEA Grapalat"/>
        </w:rPr>
        <w:lastRenderedPageBreak/>
        <w:t>М. П.</w:t>
      </w:r>
    </w:p>
    <w:p w:rsidR="00E12B8D" w:rsidRDefault="00E12B8D" w:rsidP="00E12B8D">
      <w:pPr>
        <w:rPr>
          <w:rFonts w:ascii="GHEA Grapalat" w:hAnsi="GHEA Grapalat"/>
        </w:rPr>
      </w:pPr>
      <w:r>
        <w:rPr>
          <w:rFonts w:ascii="GHEA Grapalat" w:hAnsi="GHEA Grapalat"/>
        </w:rPr>
        <w:br w:type="page"/>
      </w:r>
    </w:p>
    <w:p w:rsidR="00E12B8D" w:rsidRDefault="00E12B8D" w:rsidP="00E12B8D">
      <w:pPr>
        <w:jc w:val="right"/>
        <w:rPr>
          <w:rFonts w:ascii="GHEA Grapalat" w:hAnsi="GHEA Grapalat"/>
          <w:b/>
        </w:rPr>
      </w:pPr>
      <w:r>
        <w:rPr>
          <w:rFonts w:ascii="GHEA Grapalat" w:hAnsi="GHEA Grapalat"/>
          <w:b/>
        </w:rPr>
        <w:lastRenderedPageBreak/>
        <w:t xml:space="preserve">Приложение 1.2** </w:t>
      </w:r>
    </w:p>
    <w:p w:rsidR="00E12B8D" w:rsidRPr="00FA6464" w:rsidRDefault="00E12B8D" w:rsidP="00E12B8D">
      <w:pPr>
        <w:jc w:val="right"/>
        <w:rPr>
          <w:rFonts w:ascii="GHEA Grapalat" w:hAnsi="GHEA Grapalat"/>
          <w:b/>
        </w:rPr>
      </w:pPr>
      <w:r w:rsidRPr="001439BD">
        <w:rPr>
          <w:rFonts w:ascii="GHEA Grapalat" w:hAnsi="GHEA Grapalat"/>
          <w:b/>
        </w:rPr>
        <w:t>к Приглашению на открытый конкурс</w:t>
      </w:r>
    </w:p>
    <w:p w:rsidR="00E12B8D" w:rsidRPr="009044F1" w:rsidRDefault="00E12B8D" w:rsidP="00E12B8D">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8B1F5B" w:rsidRPr="008B1F5B">
        <w:rPr>
          <w:rFonts w:ascii="Sylfaen" w:hAnsi="Sylfaen"/>
          <w:i w:val="0"/>
          <w:sz w:val="24"/>
          <w:szCs w:val="24"/>
        </w:rPr>
        <w:t xml:space="preserve"> </w:t>
      </w:r>
      <w:r w:rsidR="004F2D4B">
        <w:rPr>
          <w:rFonts w:ascii="Sylfaen" w:hAnsi="Sylfaen"/>
          <w:i w:val="0"/>
          <w:sz w:val="24"/>
          <w:szCs w:val="24"/>
        </w:rPr>
        <w:t xml:space="preserve">АM-GHAPDzB-25/02  </w:t>
      </w:r>
      <w:r>
        <w:rPr>
          <w:rFonts w:ascii="GHEA Grapalat" w:hAnsi="GHEA Grapalat"/>
          <w:b/>
          <w:sz w:val="24"/>
          <w:szCs w:val="24"/>
        </w:rPr>
        <w:t>"</w:t>
      </w:r>
    </w:p>
    <w:p w:rsidR="00E12B8D" w:rsidRDefault="00E12B8D" w:rsidP="00E12B8D">
      <w:pPr>
        <w:rPr>
          <w:rFonts w:ascii="GHEA Grapalat" w:hAnsi="GHEA Grapalat"/>
          <w:b/>
        </w:rPr>
      </w:pPr>
    </w:p>
    <w:p w:rsidR="00E12B8D" w:rsidRDefault="00E12B8D" w:rsidP="00E12B8D">
      <w:pPr>
        <w:ind w:left="360" w:hanging="360"/>
        <w:jc w:val="center"/>
        <w:rPr>
          <w:rFonts w:ascii="GHEA Grapalat" w:hAnsi="GHEA Grapalat"/>
          <w:b/>
        </w:rPr>
      </w:pPr>
      <w:r>
        <w:rPr>
          <w:rFonts w:ascii="GHEA Grapalat" w:hAnsi="GHEA Grapalat"/>
          <w:b/>
        </w:rPr>
        <w:t>ФОРМА</w:t>
      </w:r>
    </w:p>
    <w:p w:rsidR="00E12B8D" w:rsidRPr="00C76978" w:rsidRDefault="00E12B8D" w:rsidP="00E12B8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E12B8D" w:rsidRPr="00ED3A13" w:rsidRDefault="00E12B8D" w:rsidP="00E12B8D">
      <w:pPr>
        <w:ind w:left="360" w:hanging="360"/>
        <w:jc w:val="center"/>
        <w:rPr>
          <w:rFonts w:ascii="GHEA Grapalat" w:eastAsia="GHEA Grapalat" w:hAnsi="GHEA Grapalat" w:cs="GHEA Grapalat"/>
          <w:b/>
        </w:rPr>
      </w:pPr>
    </w:p>
    <w:p w:rsidR="00E12B8D" w:rsidRPr="00FD1EE4" w:rsidRDefault="00E12B8D" w:rsidP="00AE05F5">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rsidR="00E12B8D" w:rsidRPr="00FD1EE4" w:rsidRDefault="00E12B8D" w:rsidP="008B1F5B">
            <w:pPr>
              <w:spacing w:before="240" w:after="240"/>
              <w:ind w:left="993" w:hanging="851"/>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487"/>
        </w:trPr>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rPr>
          <w:rFonts w:ascii="GHEA Grapalat" w:eastAsia="GHEA Grapalat" w:hAnsi="GHEA Grapalat" w:cs="GHEA Grapalat"/>
        </w:rPr>
      </w:pPr>
    </w:p>
    <w:p w:rsidR="00E12B8D" w:rsidRPr="00FD1EE4" w:rsidRDefault="00E12B8D" w:rsidP="00E12B8D">
      <w:pPr>
        <w:rPr>
          <w:rFonts w:ascii="GHEA Grapalat" w:eastAsia="GHEA Grapalat" w:hAnsi="GHEA Grapalat" w:cs="GHEA Grapalat"/>
        </w:rPr>
      </w:pPr>
      <w:r w:rsidRPr="00FD1EE4">
        <w:rPr>
          <w:rFonts w:ascii="GHEA Grapalat" w:hAnsi="GHEA Grapalat"/>
        </w:rPr>
        <w:lastRenderedPageBreak/>
        <w:br w:type="page"/>
      </w:r>
    </w:p>
    <w:p w:rsidR="00E12B8D" w:rsidRPr="009A52BE" w:rsidRDefault="00E12B8D" w:rsidP="00AE05F5">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E12B8D" w:rsidRPr="004E2F96"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361"/>
        </w:trPr>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574FF7"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E12B8D" w:rsidRPr="00FD1EE4" w:rsidRDefault="005A3AB4" w:rsidP="008B1F5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5A3AB4" w:rsidP="008B1F5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E12B8D">
                  <w:rPr>
                    <w:rFonts w:ascii="MS Gothic" w:eastAsia="MS Gothic" w:hAnsi="MS Gothic" w:cs="GHEA Grapalat" w:hint="eastAsia"/>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12B8D" w:rsidRPr="00CB7DFD" w:rsidRDefault="00E12B8D" w:rsidP="00AE05F5">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5A3AB4" w:rsidP="008B1F5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5A3AB4" w:rsidP="008B1F5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B047A2"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E12B8D" w:rsidRPr="00FD1EE4" w:rsidRDefault="005A3AB4" w:rsidP="008B1F5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1137D">
              <w:rPr>
                <w:rFonts w:ascii="GHEA Grapalat" w:eastAsia="GHEA Grapalat" w:hAnsi="GHEA Grapalat" w:cs="GHEA Grapalat"/>
              </w:rPr>
              <w:t>Прямое участие</w:t>
            </w:r>
          </w:p>
          <w:p w:rsidR="00E12B8D" w:rsidRPr="00FD1EE4" w:rsidRDefault="005A3AB4" w:rsidP="008B1F5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w:t>
            </w:r>
            <w:r w:rsidR="00E12B8D" w:rsidRPr="00D812D8">
              <w:rPr>
                <w:rFonts w:ascii="GHEA Grapalat" w:eastAsia="GHEA Grapalat" w:hAnsi="GHEA Grapalat" w:cs="GHEA Grapalat"/>
              </w:rPr>
              <w:t>освенное участие</w:t>
            </w:r>
          </w:p>
        </w:tc>
      </w:tr>
    </w:tbl>
    <w:p w:rsidR="00E12B8D" w:rsidRPr="00FD1EE4" w:rsidRDefault="00E12B8D" w:rsidP="00E12B8D">
      <w:pPr>
        <w:rPr>
          <w:rFonts w:ascii="GHEA Grapalat" w:eastAsia="GHEA Grapalat" w:hAnsi="GHEA Grapalat" w:cs="GHEA Grapalat"/>
          <w:b/>
        </w:rPr>
      </w:pPr>
      <w:r w:rsidRPr="00FD1EE4">
        <w:rPr>
          <w:rFonts w:ascii="GHEA Grapalat" w:hAnsi="GHEA Grapalat"/>
        </w:rPr>
        <w:br w:type="page"/>
      </w:r>
    </w:p>
    <w:p w:rsidR="00E12B8D" w:rsidRPr="00FD1EE4" w:rsidRDefault="00E12B8D" w:rsidP="00AE05F5">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6"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E12B8D" w:rsidRPr="00FD1EE4" w:rsidTr="008B1F5B">
        <w:tc>
          <w:tcPr>
            <w:tcW w:w="297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7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E12B8D" w:rsidRPr="00FD1EE4" w:rsidTr="008B1F5B">
        <w:tc>
          <w:tcPr>
            <w:tcW w:w="2943"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943"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8C665F"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5A3AB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B34CB6">
              <w:rPr>
                <w:rFonts w:ascii="GHEA Grapalat" w:eastAsia="GHEA Grapalat" w:hAnsi="GHEA Grapalat" w:cs="GHEA Grapalat"/>
                <w:lang w:val="hy-AM"/>
              </w:rPr>
              <w:t>а</w:t>
            </w:r>
            <w:r w:rsidR="00E12B8D">
              <w:rPr>
                <w:rFonts w:ascii="GHEA Grapalat" w:eastAsia="GHEA Grapalat" w:hAnsi="GHEA Grapalat" w:cs="GHEA Grapalat"/>
              </w:rPr>
              <w:t>.</w:t>
            </w:r>
            <w:r w:rsidR="00E12B8D" w:rsidRPr="00FD1EE4">
              <w:rPr>
                <w:rFonts w:ascii="GHEA Grapalat" w:eastAsia="GHEA Grapalat" w:hAnsi="GHEA Grapalat" w:cs="GHEA Grapalat"/>
              </w:rPr>
              <w:t xml:space="preserve"> </w:t>
            </w:r>
            <w:r w:rsidR="00E12B8D" w:rsidRPr="00C76DD8">
              <w:rPr>
                <w:rFonts w:ascii="GHEA Grapalat" w:eastAsia="GHEA Grapalat" w:hAnsi="GHEA Grapalat" w:cs="GHEA Grapalat"/>
              </w:rPr>
              <w:t xml:space="preserve">прямо или косвенно владеет 20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E12B8D" w:rsidRPr="00FD1EE4" w:rsidTr="008B1F5B">
        <w:trPr>
          <w:trHeight w:val="684"/>
        </w:trPr>
        <w:tc>
          <w:tcPr>
            <w:tcW w:w="4508"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E12B8D" w:rsidRPr="006B364D" w:rsidRDefault="005A3AB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F10CBA" w:rsidRDefault="005A3AB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5A3AB4" w:rsidP="008B1F5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6F16E4">
              <w:rPr>
                <w:rFonts w:ascii="GHEA Grapalat" w:eastAsia="GHEA Grapalat" w:hAnsi="GHEA Grapalat" w:cs="GHEA Grapalat"/>
                <w:lang w:val="hy-AM"/>
              </w:rPr>
              <w:t>б</w:t>
            </w:r>
            <w:r w:rsidR="00E12B8D" w:rsidRPr="006F16E4">
              <w:rPr>
                <w:rFonts w:eastAsia="Cambria Math"/>
              </w:rPr>
              <w:t>․</w:t>
            </w:r>
            <w:r w:rsidR="00E12B8D"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E12B8D" w:rsidRPr="00FD1EE4" w:rsidTr="008B1F5B">
        <w:tc>
          <w:tcPr>
            <w:tcW w:w="9016" w:type="dxa"/>
            <w:gridSpan w:val="2"/>
            <w:vAlign w:val="center"/>
          </w:tcPr>
          <w:p w:rsidR="00E12B8D" w:rsidRPr="00FD1EE4" w:rsidRDefault="005A3AB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801B2D">
              <w:rPr>
                <w:rFonts w:ascii="GHEA Grapalat" w:eastAsia="GHEA Grapalat" w:hAnsi="GHEA Grapalat" w:cs="GHEA Grapalat"/>
                <w:lang w:val="hy-AM"/>
              </w:rPr>
              <w:t>в</w:t>
            </w:r>
            <w:r w:rsidR="00E12B8D">
              <w:rPr>
                <w:rFonts w:ascii="GHEA Grapalat" w:eastAsia="GHEA Grapalat" w:hAnsi="GHEA Grapalat" w:cs="GHEA Grapalat"/>
              </w:rPr>
              <w:t>.</w:t>
            </w:r>
            <w:r w:rsidR="00E12B8D"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E12B8D" w:rsidRPr="00BA30D4">
              <w:rPr>
                <w:rFonts w:ascii="GHEA Grapalat" w:eastAsia="GHEA Grapalat" w:hAnsi="GHEA Grapalat" w:cs="GHEA Grapalat"/>
                <w:lang w:val="hy-AM"/>
              </w:rPr>
              <w:t>б</w:t>
            </w:r>
            <w:r w:rsidR="00E12B8D" w:rsidRPr="00BA30D4">
              <w:rPr>
                <w:rFonts w:ascii="GHEA Grapalat" w:eastAsia="GHEA Grapalat" w:hAnsi="GHEA Grapalat" w:cs="GHEA Grapalat"/>
              </w:rPr>
              <w:t>"</w:t>
            </w:r>
          </w:p>
        </w:tc>
      </w:tr>
    </w:tbl>
    <w:p w:rsidR="00E12B8D" w:rsidRPr="00A5193B"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12B8D" w:rsidRPr="00FD1EE4" w:rsidTr="008B1F5B">
        <w:trPr>
          <w:trHeight w:val="924"/>
        </w:trPr>
        <w:tc>
          <w:tcPr>
            <w:tcW w:w="9016" w:type="dxa"/>
            <w:gridSpan w:val="2"/>
            <w:vAlign w:val="center"/>
          </w:tcPr>
          <w:p w:rsidR="00E12B8D" w:rsidRPr="00FD1EE4" w:rsidRDefault="005A3AB4" w:rsidP="008B1F5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C7B43">
              <w:rPr>
                <w:rFonts w:ascii="GHEA Grapalat" w:eastAsia="GHEA Grapalat" w:hAnsi="GHEA Grapalat" w:cs="GHEA Grapalat"/>
                <w:lang w:val="hy-AM"/>
              </w:rPr>
              <w:t>а</w:t>
            </w:r>
            <w:r w:rsidR="00E12B8D" w:rsidRPr="00FD1EE4">
              <w:rPr>
                <w:rFonts w:eastAsia="Cambria Math"/>
              </w:rPr>
              <w:t>․</w:t>
            </w:r>
            <w:r w:rsidR="00E12B8D" w:rsidRPr="00FD1EE4">
              <w:rPr>
                <w:rFonts w:ascii="GHEA Grapalat" w:eastAsia="Cambria Math" w:hAnsi="GHEA Grapalat" w:cs="Cambria Math"/>
              </w:rPr>
              <w:t xml:space="preserve"> </w:t>
            </w:r>
            <w:r w:rsidR="00E12B8D" w:rsidRPr="00BC0F3A">
              <w:rPr>
                <w:rFonts w:ascii="GHEA Grapalat" w:eastAsia="GHEA Grapalat" w:hAnsi="GHEA Grapalat" w:cs="GHEA Grapalat"/>
              </w:rPr>
              <w:t xml:space="preserve">прямо или косвенно владеет 10 и более процентами </w:t>
            </w:r>
            <w:r w:rsidR="00E12B8D" w:rsidRPr="004B3E79">
              <w:rPr>
                <w:rFonts w:ascii="GHEA Grapalat" w:eastAsia="GHEA Grapalat" w:hAnsi="GHEA Grapalat" w:cs="GHEA Grapalat"/>
              </w:rPr>
              <w:t>дающих право голоса долей</w:t>
            </w:r>
            <w:r w:rsidR="00E12B8D" w:rsidRPr="00C76DD8">
              <w:rPr>
                <w:rFonts w:ascii="GHEA Grapalat" w:eastAsia="GHEA Grapalat" w:hAnsi="GHEA Grapalat" w:cs="GHEA Grapalat"/>
              </w:rPr>
              <w:t xml:space="preserve"> (акций, паев) </w:t>
            </w:r>
            <w:r w:rsidR="00E12B8D"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E12B8D" w:rsidRPr="00FD1EE4" w:rsidTr="008B1F5B">
        <w:trPr>
          <w:trHeight w:val="684"/>
        </w:trPr>
        <w:tc>
          <w:tcPr>
            <w:tcW w:w="4508"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1282"/>
        </w:trPr>
        <w:tc>
          <w:tcPr>
            <w:tcW w:w="4508"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E12B8D" w:rsidRPr="00C843BA" w:rsidRDefault="005A3AB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Прямое участие</w:t>
            </w:r>
          </w:p>
          <w:p w:rsidR="00E12B8D" w:rsidRPr="00C843BA" w:rsidRDefault="005A3AB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Косвенное участие</w:t>
            </w:r>
          </w:p>
        </w:tc>
      </w:tr>
      <w:tr w:rsidR="00E12B8D" w:rsidRPr="00FD1EE4" w:rsidTr="008B1F5B">
        <w:tc>
          <w:tcPr>
            <w:tcW w:w="9016" w:type="dxa"/>
            <w:gridSpan w:val="2"/>
            <w:vAlign w:val="center"/>
          </w:tcPr>
          <w:p w:rsidR="00E12B8D" w:rsidRPr="00FD1EE4" w:rsidRDefault="005A3AB4" w:rsidP="008B1F5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D654B4">
              <w:rPr>
                <w:rFonts w:ascii="GHEA Grapalat" w:eastAsia="GHEA Grapalat" w:hAnsi="GHEA Grapalat" w:cs="GHEA Grapalat"/>
                <w:lang w:val="hy-AM"/>
              </w:rPr>
              <w:t>б</w:t>
            </w:r>
            <w:r w:rsidR="00E12B8D" w:rsidRPr="00D654B4">
              <w:rPr>
                <w:rFonts w:eastAsia="Cambria Math"/>
              </w:rPr>
              <w:t>․</w:t>
            </w:r>
            <w:r w:rsidR="00E12B8D" w:rsidRPr="00D654B4">
              <w:rPr>
                <w:rFonts w:ascii="GHEA Grapalat" w:eastAsia="Cambria Math" w:hAnsi="GHEA Grapalat" w:cs="Cambria Math"/>
              </w:rPr>
              <w:t xml:space="preserve"> </w:t>
            </w:r>
            <w:r w:rsidR="00E12B8D" w:rsidRPr="00D654B4">
              <w:rPr>
                <w:rFonts w:ascii="GHEA Grapalat" w:eastAsia="GHEA Grapalat" w:hAnsi="GHEA Grapalat" w:cs="GHEA Grapalat"/>
              </w:rPr>
              <w:t xml:space="preserve">имеет право назначать или </w:t>
            </w:r>
            <w:r w:rsidR="00E12B8D" w:rsidRPr="00D654B4">
              <w:rPr>
                <w:rFonts w:ascii="GHEA Grapalat" w:eastAsia="GHEA Grapalat" w:hAnsi="GHEA Grapalat" w:cs="GHEA Grapalat"/>
                <w:lang w:eastAsia="hy-AM"/>
              </w:rPr>
              <w:t>освобождать</w:t>
            </w:r>
            <w:r w:rsidR="00E12B8D" w:rsidRPr="00D654B4">
              <w:rPr>
                <w:rFonts w:ascii="GHEA Grapalat" w:eastAsia="GHEA Grapalat" w:hAnsi="GHEA Grapalat" w:cs="GHEA Grapalat"/>
              </w:rPr>
              <w:t xml:space="preserve"> большинство членов органов управления юридического лица</w:t>
            </w:r>
          </w:p>
        </w:tc>
      </w:tr>
      <w:tr w:rsidR="00E12B8D" w:rsidRPr="00FD1EE4" w:rsidTr="008B1F5B">
        <w:tc>
          <w:tcPr>
            <w:tcW w:w="9016" w:type="dxa"/>
            <w:gridSpan w:val="2"/>
            <w:vAlign w:val="center"/>
          </w:tcPr>
          <w:p w:rsidR="00E12B8D" w:rsidRPr="00FD1EE4" w:rsidRDefault="005A3AB4" w:rsidP="008B1F5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1104ED">
              <w:rPr>
                <w:rFonts w:ascii="GHEA Grapalat" w:eastAsia="GHEA Grapalat" w:hAnsi="GHEA Grapalat" w:cs="GHEA Grapalat"/>
                <w:lang w:val="hy-AM"/>
              </w:rPr>
              <w:t>в</w:t>
            </w:r>
            <w:r w:rsidR="00E12B8D" w:rsidRPr="00FD1EE4">
              <w:rPr>
                <w:rFonts w:eastAsia="Cambria Math"/>
              </w:rPr>
              <w:t>․</w:t>
            </w:r>
            <w:r w:rsidR="00E12B8D" w:rsidRPr="00FD1EE4">
              <w:rPr>
                <w:rFonts w:ascii="GHEA Grapalat" w:eastAsia="Cambria Math" w:hAnsi="GHEA Grapalat" w:cs="Cambria Math"/>
              </w:rPr>
              <w:t xml:space="preserve"> </w:t>
            </w:r>
            <w:r w:rsidR="00E12B8D"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E12B8D" w:rsidRPr="00FD1EE4" w:rsidTr="008B1F5B">
        <w:tc>
          <w:tcPr>
            <w:tcW w:w="9016" w:type="dxa"/>
            <w:gridSpan w:val="2"/>
            <w:vAlign w:val="center"/>
          </w:tcPr>
          <w:p w:rsidR="00E12B8D" w:rsidRPr="00FD1EE4" w:rsidRDefault="005A3AB4" w:rsidP="008B1F5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9839CB">
              <w:rPr>
                <w:rFonts w:ascii="GHEA Grapalat" w:eastAsia="GHEA Grapalat" w:hAnsi="GHEA Grapalat" w:cs="GHEA Grapalat"/>
                <w:lang w:val="hy-AM"/>
              </w:rPr>
              <w:t>г</w:t>
            </w:r>
            <w:r w:rsidR="00E12B8D" w:rsidRPr="00FD1EE4">
              <w:rPr>
                <w:rFonts w:eastAsia="Cambria Math"/>
              </w:rPr>
              <w:t>․</w:t>
            </w:r>
            <w:r w:rsidR="00E12B8D" w:rsidRPr="00FD1EE4">
              <w:rPr>
                <w:rFonts w:ascii="GHEA Grapalat" w:eastAsia="Cambria Math" w:hAnsi="GHEA Grapalat" w:cs="Cambria Math"/>
              </w:rPr>
              <w:t xml:space="preserve"> </w:t>
            </w:r>
            <w:r w:rsidR="00E12B8D" w:rsidRPr="00F84F06">
              <w:rPr>
                <w:rFonts w:ascii="GHEA Grapalat" w:eastAsia="GHEA Grapalat" w:hAnsi="GHEA Grapalat" w:cs="GHEA Grapalat"/>
              </w:rPr>
              <w:t xml:space="preserve">осуществляет реальный (фактический) контроль за юридическим лицом </w:t>
            </w:r>
            <w:r w:rsidR="00E12B8D">
              <w:rPr>
                <w:rFonts w:ascii="GHEA Grapalat" w:eastAsia="GHEA Grapalat" w:hAnsi="GHEA Grapalat" w:cs="GHEA Grapalat"/>
              </w:rPr>
              <w:t>иными</w:t>
            </w:r>
            <w:r w:rsidR="00E12B8D" w:rsidRPr="00F84F06">
              <w:rPr>
                <w:rFonts w:ascii="GHEA Grapalat" w:eastAsia="GHEA Grapalat" w:hAnsi="GHEA Grapalat" w:cs="GHEA Grapalat"/>
              </w:rPr>
              <w:t xml:space="preserve"> средствами</w:t>
            </w:r>
          </w:p>
        </w:tc>
      </w:tr>
      <w:tr w:rsidR="00E12B8D" w:rsidRPr="00FD1EE4" w:rsidTr="008B1F5B">
        <w:tc>
          <w:tcPr>
            <w:tcW w:w="9016" w:type="dxa"/>
            <w:gridSpan w:val="2"/>
            <w:vAlign w:val="center"/>
          </w:tcPr>
          <w:p w:rsidR="00E12B8D" w:rsidRPr="00FD1EE4" w:rsidRDefault="005A3AB4" w:rsidP="008B1F5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331D0E">
              <w:rPr>
                <w:rFonts w:ascii="GHEA Grapalat" w:eastAsia="GHEA Grapalat" w:hAnsi="GHEA Grapalat" w:cs="GHEA Grapalat"/>
                <w:lang w:val="hy-AM"/>
              </w:rPr>
              <w:t>д</w:t>
            </w:r>
            <w:r w:rsidR="00E12B8D" w:rsidRPr="00FD1EE4">
              <w:rPr>
                <w:rFonts w:eastAsia="Cambria Math"/>
              </w:rPr>
              <w:t>․</w:t>
            </w:r>
            <w:r w:rsidR="00E12B8D" w:rsidRPr="00FD1EE4">
              <w:rPr>
                <w:rFonts w:ascii="GHEA Grapalat" w:eastAsia="Cambria Math" w:hAnsi="GHEA Grapalat" w:cs="Cambria Math"/>
              </w:rPr>
              <w:t xml:space="preserve"> </w:t>
            </w:r>
            <w:r w:rsidR="00E12B8D"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E12B8D" w:rsidRPr="00F36505">
              <w:rPr>
                <w:rFonts w:ascii="GHEA Grapalat" w:eastAsia="GHEA Grapalat" w:hAnsi="GHEA Grapalat" w:cs="GHEA Grapalat"/>
              </w:rPr>
              <w:t xml:space="preserve"> "а" - "г"</w:t>
            </w:r>
          </w:p>
        </w:tc>
      </w:tr>
    </w:tbl>
    <w:p w:rsidR="00E12B8D" w:rsidRPr="00FD1EE4"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E12B8D" w:rsidRPr="00B23852" w:rsidRDefault="005A3AB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Отдельно</w:t>
            </w:r>
          </w:p>
          <w:p w:rsidR="00E12B8D" w:rsidRPr="00FD1EE4" w:rsidRDefault="005A3AB4" w:rsidP="008B1F5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sidRPr="005558FC">
              <w:rPr>
                <w:rFonts w:ascii="GHEA Grapalat" w:eastAsia="GHEA Grapalat" w:hAnsi="GHEA Grapalat" w:cs="GHEA Grapalat"/>
              </w:rPr>
              <w:t>Совместно с аффилированными лицами</w:t>
            </w: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E12B8D" w:rsidRPr="005600B4" w:rsidRDefault="005A3AB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Да</w:t>
            </w:r>
          </w:p>
          <w:p w:rsidR="00E12B8D" w:rsidRPr="005600B4" w:rsidRDefault="005A3AB4" w:rsidP="008B1F5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E12B8D" w:rsidRPr="00FD1EE4">
                  <w:rPr>
                    <w:rFonts w:ascii="Segoe UI Symbol" w:eastAsia="MS Gothic" w:hAnsi="Segoe UI Symbol" w:cs="Segoe UI Symbol"/>
                  </w:rPr>
                  <w:t>☐</w:t>
                </w:r>
              </w:sdtContent>
            </w:sdt>
            <w:r w:rsidR="00E12B8D" w:rsidRPr="00FD1EE4">
              <w:rPr>
                <w:rFonts w:ascii="GHEA Grapalat" w:eastAsia="GHEA Grapalat" w:hAnsi="GHEA Grapalat" w:cs="GHEA Grapalat"/>
              </w:rPr>
              <w:tab/>
            </w:r>
            <w:r w:rsidR="00E12B8D">
              <w:rPr>
                <w:rFonts w:ascii="GHEA Grapalat" w:eastAsia="GHEA Grapalat" w:hAnsi="GHEA Grapalat" w:cs="GHEA Grapalat"/>
              </w:rPr>
              <w:t>Нет</w:t>
            </w:r>
          </w:p>
        </w:tc>
      </w:tr>
    </w:tbl>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7"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12B8D" w:rsidRPr="00FD1EE4" w:rsidRDefault="00E12B8D" w:rsidP="00AE05F5">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AE05F5">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rPr>
          <w:trHeight w:val="853"/>
        </w:trPr>
        <w:tc>
          <w:tcPr>
            <w:tcW w:w="2835" w:type="dxa"/>
            <w:vMerge w:val="restart"/>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rPr>
          <w:trHeight w:val="850"/>
        </w:trPr>
        <w:tc>
          <w:tcPr>
            <w:tcW w:w="2835" w:type="dxa"/>
            <w:vMerge/>
            <w:shd w:val="clear" w:color="auto" w:fill="D9E2F3"/>
            <w:vAlign w:val="center"/>
          </w:tcPr>
          <w:p w:rsidR="00E12B8D" w:rsidRPr="00FD1EE4" w:rsidRDefault="00E12B8D" w:rsidP="00AE05F5">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12B8D" w:rsidRPr="00FD1EE4" w:rsidRDefault="00E12B8D" w:rsidP="008B1F5B">
            <w:pPr>
              <w:spacing w:before="240" w:after="240"/>
              <w:rPr>
                <w:rFonts w:ascii="GHEA Grapalat" w:eastAsia="GHEA Grapalat" w:hAnsi="GHEA Grapalat" w:cs="GHEA Grapalat"/>
              </w:rPr>
            </w:pPr>
          </w:p>
        </w:tc>
      </w:tr>
    </w:tbl>
    <w:p w:rsidR="00E12B8D" w:rsidRDefault="00E12B8D" w:rsidP="00AE05F5">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r w:rsidR="00E12B8D" w:rsidRPr="00FD1EE4" w:rsidTr="008B1F5B">
        <w:tc>
          <w:tcPr>
            <w:tcW w:w="2835" w:type="dxa"/>
            <w:shd w:val="clear" w:color="auto" w:fill="D9E2F3"/>
            <w:vAlign w:val="center"/>
          </w:tcPr>
          <w:p w:rsidR="00E12B8D" w:rsidRPr="00FD1EE4" w:rsidRDefault="00E12B8D" w:rsidP="00AE05F5">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E12B8D" w:rsidRPr="00FD1EE4" w:rsidRDefault="00E12B8D" w:rsidP="008B1F5B">
            <w:pPr>
              <w:spacing w:before="240" w:after="240"/>
              <w:rPr>
                <w:rFonts w:ascii="GHEA Grapalat" w:eastAsia="GHEA Grapalat" w:hAnsi="GHEA Grapalat" w:cs="GHEA Grapalat"/>
              </w:rPr>
            </w:pPr>
          </w:p>
        </w:tc>
      </w:tr>
    </w:tbl>
    <w:p w:rsidR="00E12B8D" w:rsidRPr="00FD1EE4" w:rsidRDefault="00E12B8D" w:rsidP="00E12B8D">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E12B8D" w:rsidRPr="00E61782" w:rsidRDefault="00E12B8D" w:rsidP="00AE05F5">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E12B8D" w:rsidRPr="00FD1EE4" w:rsidTr="008B1F5B">
        <w:tc>
          <w:tcPr>
            <w:tcW w:w="9016" w:type="dxa"/>
            <w:shd w:val="clear" w:color="auto" w:fill="DEEAF6" w:themeFill="accent1" w:themeFillTint="33"/>
          </w:tcPr>
          <w:p w:rsidR="00E12B8D" w:rsidRPr="00FD1EE4" w:rsidRDefault="00E12B8D" w:rsidP="008B1F5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E12B8D" w:rsidRPr="00FD1EE4" w:rsidTr="008B1F5B">
        <w:trPr>
          <w:trHeight w:val="10187"/>
        </w:trPr>
        <w:tc>
          <w:tcPr>
            <w:tcW w:w="9016" w:type="dxa"/>
          </w:tcPr>
          <w:p w:rsidR="00E12B8D" w:rsidRPr="00FD1EE4" w:rsidRDefault="00E12B8D" w:rsidP="008B1F5B">
            <w:pPr>
              <w:rPr>
                <w:rFonts w:ascii="GHEA Grapalat" w:eastAsia="GHEA Grapalat" w:hAnsi="GHEA Grapalat" w:cs="GHEA Grapalat"/>
                <w:b/>
                <w:color w:val="000000"/>
              </w:rPr>
            </w:pPr>
          </w:p>
        </w:tc>
      </w:tr>
    </w:tbl>
    <w:p w:rsidR="00E12B8D" w:rsidRPr="00FD1EE4" w:rsidRDefault="00E12B8D" w:rsidP="00E12B8D">
      <w:pPr>
        <w:pBdr>
          <w:top w:val="nil"/>
          <w:left w:val="nil"/>
          <w:bottom w:val="nil"/>
          <w:right w:val="nil"/>
          <w:between w:val="nil"/>
        </w:pBdr>
        <w:rPr>
          <w:rFonts w:ascii="GHEA Grapalat" w:eastAsia="GHEA Grapalat" w:hAnsi="GHEA Grapalat" w:cs="GHEA Grapalat"/>
          <w:b/>
          <w:color w:val="000000"/>
        </w:rPr>
      </w:pPr>
    </w:p>
    <w:p w:rsidR="00E12B8D" w:rsidRDefault="00E12B8D" w:rsidP="00E12B8D">
      <w:pPr>
        <w:rPr>
          <w:rFonts w:ascii="GHEA Grapalat" w:hAnsi="GHEA Grapalat"/>
          <w:b/>
        </w:rPr>
      </w:pPr>
    </w:p>
    <w:p w:rsidR="00E12B8D" w:rsidRDefault="00E12B8D" w:rsidP="00E12B8D">
      <w:pP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0306ED" w:rsidRDefault="00E12B8D" w:rsidP="00E12B8D">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E12B8D" w:rsidRPr="000306ED" w:rsidRDefault="00E12B8D" w:rsidP="00AE05F5">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E12B8D" w:rsidRPr="000306ED" w:rsidRDefault="00E12B8D" w:rsidP="00AE05F5">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E12B8D" w:rsidRPr="000306ED" w:rsidRDefault="00E12B8D" w:rsidP="00AE05F5">
      <w:pPr>
        <w:pStyle w:val="aff3"/>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E12B8D" w:rsidRPr="000306ED" w:rsidRDefault="00E12B8D" w:rsidP="00AE05F5">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E12B8D" w:rsidRPr="000306ED" w:rsidRDefault="00E12B8D" w:rsidP="00AE05F5">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E12B8D" w:rsidRPr="000306ED" w:rsidRDefault="00E12B8D" w:rsidP="00AE05F5">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E12B8D" w:rsidRPr="000306ED" w:rsidRDefault="00E12B8D" w:rsidP="00AE05F5">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E12B8D" w:rsidRPr="000306ED" w:rsidRDefault="00E12B8D" w:rsidP="00AE05F5">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AE05F5">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AE05F5">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E12B8D">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E12B8D" w:rsidRPr="000306ED" w:rsidRDefault="00E12B8D" w:rsidP="00AE05F5">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AE05F5">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E12B8D" w:rsidRPr="000306ED" w:rsidRDefault="00E12B8D" w:rsidP="00E12B8D">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E12B8D" w:rsidRPr="000306ED" w:rsidRDefault="00E12B8D" w:rsidP="00E12B8D">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w:t>
      </w:r>
      <w:r w:rsidRPr="000306ED">
        <w:rPr>
          <w:rFonts w:ascii="GHEA Grapalat" w:hAnsi="GHEA Grapalat"/>
        </w:rPr>
        <w:lastRenderedPageBreak/>
        <w:t xml:space="preserve">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E12B8D" w:rsidRPr="000306ED" w:rsidRDefault="00E12B8D" w:rsidP="00E12B8D">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w:t>
      </w:r>
      <w:r w:rsidRPr="000306ED">
        <w:rPr>
          <w:rFonts w:ascii="GHEA Grapalat" w:hAnsi="GHEA Grapalat"/>
        </w:rPr>
        <w:lastRenderedPageBreak/>
        <w:t xml:space="preserve">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E12B8D" w:rsidRPr="000306ED" w:rsidRDefault="00E12B8D" w:rsidP="00E12B8D">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 xml:space="preserve">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w:t>
      </w:r>
      <w:r w:rsidRPr="000306ED">
        <w:rPr>
          <w:rFonts w:ascii="GHEA Grapalat" w:hAnsi="GHEA Grapalat"/>
        </w:rPr>
        <w:lastRenderedPageBreak/>
        <w:t>том, что реальным бенефициаром является должностное лицо или член его семьи по смыслу пункта 53 части 1 статьи 3 Кодекса О недрах</w:t>
      </w:r>
    </w:p>
    <w:p w:rsidR="00E12B8D" w:rsidRPr="000306ED" w:rsidRDefault="00E12B8D" w:rsidP="00E12B8D">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lastRenderedPageBreak/>
        <w:t xml:space="preserve">6. Раздел 6 декларации (Дополнительные </w:t>
      </w:r>
      <w:r>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E12B8D" w:rsidRPr="000306ED" w:rsidRDefault="00E12B8D" w:rsidP="00E12B8D">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E12B8D" w:rsidRPr="000306ED" w:rsidRDefault="00E12B8D" w:rsidP="00E12B8D">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Pr>
          <w:rFonts w:ascii="GHEA Grapalat" w:hAnsi="GHEA Grapalat"/>
          <w:i/>
          <w:sz w:val="18"/>
          <w:szCs w:val="18"/>
          <w:lang w:val="hy-AM"/>
        </w:rPr>
        <w:t xml:space="preserve">, </w:t>
      </w:r>
      <w:r>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E12B8D" w:rsidRPr="00DC619D" w:rsidRDefault="00E12B8D" w:rsidP="00E12B8D">
      <w:pPr>
        <w:jc w:val="right"/>
        <w:rPr>
          <w:rFonts w:ascii="GHEA Grapalat" w:hAnsi="GHEA Grapalat" w:cs="Arial"/>
          <w:b/>
        </w:rPr>
      </w:pPr>
      <w:r>
        <w:rPr>
          <w:rFonts w:ascii="GHEA Grapalat" w:hAnsi="GHEA Grapalat"/>
          <w:b/>
        </w:rPr>
        <w:br w:type="page"/>
      </w:r>
      <w:r w:rsidRPr="009044F1">
        <w:rPr>
          <w:rFonts w:ascii="GHEA Grapalat" w:hAnsi="GHEA Grapalat"/>
          <w:b/>
        </w:rPr>
        <w:lastRenderedPageBreak/>
        <w:t xml:space="preserve">Приложение № </w:t>
      </w:r>
      <w:r w:rsidRPr="00D3436F">
        <w:rPr>
          <w:rFonts w:ascii="GHEA Grapalat" w:hAnsi="GHEA Grapalat"/>
          <w:b/>
        </w:rPr>
        <w:t>2</w:t>
      </w:r>
    </w:p>
    <w:p w:rsidR="00E12B8D" w:rsidRPr="009044F1" w:rsidRDefault="00E12B8D" w:rsidP="00E12B8D">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1439BD">
        <w:rPr>
          <w:rFonts w:ascii="GHEA Grapalat" w:hAnsi="GHEA Grapalat" w:cs="Arial"/>
          <w:b/>
          <w:sz w:val="24"/>
          <w:szCs w:val="24"/>
        </w:rPr>
        <w:br/>
      </w:r>
      <w:r w:rsidRPr="009044F1">
        <w:rPr>
          <w:rFonts w:ascii="GHEA Grapalat" w:hAnsi="GHEA Grapalat"/>
          <w:b/>
          <w:sz w:val="24"/>
          <w:szCs w:val="24"/>
        </w:rPr>
        <w:t xml:space="preserve">под кодом </w:t>
      </w:r>
      <w:r>
        <w:rPr>
          <w:rFonts w:ascii="GHEA Grapalat" w:hAnsi="GHEA Grapalat"/>
          <w:b/>
          <w:sz w:val="24"/>
          <w:szCs w:val="24"/>
        </w:rPr>
        <w:t>"</w:t>
      </w:r>
      <w:r w:rsidR="002C3F4E" w:rsidRPr="002C3F4E">
        <w:rPr>
          <w:rFonts w:ascii="Sylfaen" w:hAnsi="Sylfaen"/>
          <w:sz w:val="24"/>
          <w:szCs w:val="24"/>
        </w:rPr>
        <w:t xml:space="preserve"> </w:t>
      </w:r>
      <w:r w:rsidR="004F2D4B">
        <w:rPr>
          <w:rFonts w:ascii="Sylfaen" w:hAnsi="Sylfaen"/>
          <w:sz w:val="24"/>
          <w:szCs w:val="24"/>
        </w:rPr>
        <w:t xml:space="preserve">АM-GHAPDzB-25/02  </w:t>
      </w:r>
      <w:r w:rsidR="002C3F4E">
        <w:rPr>
          <w:rFonts w:ascii="Sylfaen" w:hAnsi="Sylfaen"/>
          <w:i/>
          <w:sz w:val="24"/>
          <w:szCs w:val="24"/>
        </w:rPr>
        <w:t xml:space="preserve"> </w:t>
      </w:r>
      <w:r>
        <w:rPr>
          <w:rFonts w:ascii="GHEA Grapalat" w:hAnsi="GHEA Grapalat"/>
          <w:b/>
          <w:sz w:val="24"/>
          <w:szCs w:val="24"/>
        </w:rPr>
        <w:t>"</w:t>
      </w:r>
      <w:r>
        <w:rPr>
          <w:rStyle w:val="af6"/>
          <w:rFonts w:ascii="GHEA Grapalat" w:hAnsi="GHEA Grapalat"/>
          <w:b/>
          <w:sz w:val="24"/>
          <w:szCs w:val="24"/>
        </w:rPr>
        <w:footnoteReference w:customMarkFollows="1" w:id="16"/>
        <w:t>*</w:t>
      </w:r>
    </w:p>
    <w:p w:rsidR="00E12B8D" w:rsidRPr="009044F1" w:rsidRDefault="00E12B8D" w:rsidP="00E12B8D">
      <w:pPr>
        <w:widowControl w:val="0"/>
        <w:spacing w:after="120"/>
        <w:ind w:firstLine="567"/>
        <w:jc w:val="center"/>
        <w:rPr>
          <w:rFonts w:ascii="GHEA Grapalat" w:hAnsi="GHEA Grapalat"/>
        </w:rPr>
      </w:pPr>
    </w:p>
    <w:p w:rsidR="00E12B8D" w:rsidRPr="009044F1" w:rsidRDefault="00E12B8D" w:rsidP="00E12B8D">
      <w:pPr>
        <w:widowControl w:val="0"/>
        <w:spacing w:after="120"/>
        <w:ind w:left="-66"/>
        <w:jc w:val="center"/>
        <w:rPr>
          <w:rFonts w:ascii="GHEA Grapalat" w:hAnsi="GHEA Grapalat"/>
          <w:b/>
        </w:rPr>
      </w:pPr>
      <w:r w:rsidRPr="009044F1">
        <w:rPr>
          <w:rFonts w:ascii="GHEA Grapalat" w:hAnsi="GHEA Grapalat"/>
          <w:b/>
        </w:rPr>
        <w:t>ЦЕНОВОЕ ПРЕДЛОЖЕНИЕ</w:t>
      </w:r>
    </w:p>
    <w:p w:rsidR="00E12B8D" w:rsidRPr="009044F1" w:rsidRDefault="00E12B8D" w:rsidP="00E12B8D">
      <w:pPr>
        <w:widowControl w:val="0"/>
        <w:spacing w:after="120"/>
        <w:ind w:firstLine="567"/>
        <w:jc w:val="center"/>
        <w:rPr>
          <w:rFonts w:ascii="GHEA Grapalat" w:hAnsi="GHEA Grapalat"/>
        </w:rPr>
      </w:pPr>
    </w:p>
    <w:p w:rsidR="00E12B8D" w:rsidRPr="000F6C24" w:rsidRDefault="00E12B8D" w:rsidP="00E12B8D">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Pr>
          <w:rFonts w:ascii="GHEA Grapalat" w:hAnsi="GHEA Grapalat"/>
          <w:spacing w:val="-6"/>
        </w:rPr>
        <w:t>"</w:t>
      </w:r>
      <w:r w:rsidR="002C3F4E" w:rsidRPr="002C3F4E">
        <w:rPr>
          <w:rFonts w:ascii="Sylfaen" w:hAnsi="Sylfaen"/>
        </w:rPr>
        <w:t xml:space="preserve"> </w:t>
      </w:r>
      <w:r w:rsidR="004F2D4B">
        <w:rPr>
          <w:rFonts w:ascii="Sylfaen" w:hAnsi="Sylfaen"/>
        </w:rPr>
        <w:t xml:space="preserve">АM-GHAPDzB-25/02  </w:t>
      </w:r>
      <w:r w:rsidR="002C3F4E">
        <w:rPr>
          <w:rFonts w:ascii="Sylfaen" w:hAnsi="Sylfaen"/>
          <w:i/>
        </w:rPr>
        <w:t xml:space="preserve"> </w:t>
      </w:r>
      <w:r>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E12B8D" w:rsidRPr="008842CE" w:rsidRDefault="00E12B8D" w:rsidP="00E12B8D">
      <w:pPr>
        <w:widowControl w:val="0"/>
        <w:jc w:val="both"/>
        <w:rPr>
          <w:rFonts w:ascii="GHEA Grapalat" w:hAnsi="GHEA Grapalat"/>
        </w:rPr>
      </w:pPr>
      <w:r w:rsidRPr="009044F1">
        <w:rPr>
          <w:rFonts w:ascii="GHEA Grapalat" w:hAnsi="GHEA Grapalat"/>
        </w:rPr>
        <w:t>в том числе проект заключаемого договора</w:t>
      </w:r>
      <w:r w:rsidRPr="005744FC">
        <w:rPr>
          <w:rFonts w:ascii="GHEA Grapalat" w:hAnsi="GHEA Grapalat"/>
        </w:rPr>
        <w:t xml:space="preserve"> __________________</w:t>
      </w:r>
      <w:r>
        <w:rPr>
          <w:rFonts w:ascii="GHEA Grapalat" w:hAnsi="GHEA Grapalat"/>
        </w:rPr>
        <w:t>_</w:t>
      </w:r>
      <w:r w:rsidRPr="005744FC">
        <w:rPr>
          <w:rFonts w:ascii="GHEA Grapalat" w:hAnsi="GHEA Grapalat"/>
        </w:rPr>
        <w:t>____________</w:t>
      </w:r>
      <w:r>
        <w:rPr>
          <w:rFonts w:ascii="GHEA Grapalat" w:hAnsi="GHEA Grapalat"/>
        </w:rPr>
        <w:t>___</w:t>
      </w:r>
    </w:p>
    <w:p w:rsidR="00E12B8D" w:rsidRPr="009044F1" w:rsidRDefault="00E12B8D" w:rsidP="00E12B8D">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E12B8D" w:rsidRPr="009044F1" w:rsidRDefault="00E12B8D" w:rsidP="00E12B8D">
      <w:pPr>
        <w:widowControl w:val="0"/>
        <w:spacing w:after="160"/>
        <w:jc w:val="both"/>
        <w:rPr>
          <w:rFonts w:ascii="GHEA Grapalat" w:hAnsi="GHEA Grapalat"/>
        </w:rPr>
      </w:pPr>
      <w:r w:rsidRPr="009044F1">
        <w:rPr>
          <w:rFonts w:ascii="GHEA Grapalat" w:hAnsi="GHEA Grapalat"/>
        </w:rPr>
        <w:t>предлагает выполнить договор по нижеуказанным общим ценам:</w:t>
      </w:r>
    </w:p>
    <w:p w:rsidR="00E12B8D" w:rsidRPr="009044F1" w:rsidRDefault="00E12B8D" w:rsidP="00E12B8D">
      <w:pPr>
        <w:widowControl w:val="0"/>
        <w:spacing w:after="160"/>
        <w:jc w:val="right"/>
        <w:rPr>
          <w:rFonts w:ascii="GHEA Grapalat" w:hAnsi="GHEA Grapalat"/>
        </w:rPr>
      </w:pPr>
      <w:r w:rsidRPr="009044F1">
        <w:rPr>
          <w:rFonts w:ascii="GHEA Grapalat" w:hAnsi="GHEA Grapalat"/>
        </w:rPr>
        <w:t>драмов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E12B8D" w:rsidRPr="005744FC" w:rsidTr="008B1F5B">
        <w:trPr>
          <w:trHeight w:val="916"/>
          <w:jc w:val="center"/>
        </w:trPr>
        <w:tc>
          <w:tcPr>
            <w:tcW w:w="1368"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E12B8D" w:rsidRPr="00DE2AE3" w:rsidRDefault="00E12B8D" w:rsidP="008B1F5B">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E12B8D" w:rsidRPr="0009191C" w:rsidRDefault="00E12B8D" w:rsidP="008B1F5B">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E12B8D" w:rsidRDefault="00E12B8D" w:rsidP="008B1F5B">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12B8D" w:rsidRPr="005744FC" w:rsidTr="008B1F5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E02389" w:rsidRDefault="00E12B8D" w:rsidP="008B1F5B">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E12B8D" w:rsidRPr="005744FC" w:rsidRDefault="00E12B8D" w:rsidP="008B1F5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12B8D" w:rsidRPr="005744FC" w:rsidRDefault="00E12B8D" w:rsidP="008B1F5B">
            <w:pPr>
              <w:widowControl w:val="0"/>
              <w:jc w:val="center"/>
              <w:rPr>
                <w:rFonts w:ascii="GHEA Grapalat" w:hAnsi="GHEA Grapalat"/>
                <w:sz w:val="20"/>
                <w:szCs w:val="20"/>
              </w:rPr>
            </w:pPr>
          </w:p>
        </w:tc>
      </w:tr>
      <w:tr w:rsidR="00E12B8D" w:rsidRPr="005744FC" w:rsidTr="008B1F5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E12B8D" w:rsidRPr="005744FC" w:rsidRDefault="00E12B8D" w:rsidP="008B1F5B">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E12B8D" w:rsidRPr="005744FC" w:rsidRDefault="00E12B8D" w:rsidP="008B1F5B">
            <w:pPr>
              <w:widowControl w:val="0"/>
              <w:jc w:val="center"/>
              <w:rPr>
                <w:rFonts w:ascii="GHEA Grapalat" w:hAnsi="GHEA Grapalat"/>
                <w:sz w:val="20"/>
                <w:szCs w:val="20"/>
              </w:rPr>
            </w:pPr>
          </w:p>
        </w:tc>
      </w:tr>
    </w:tbl>
    <w:p w:rsidR="00E12B8D" w:rsidRPr="00DD2B43" w:rsidRDefault="00E12B8D" w:rsidP="00E12B8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E12B8D" w:rsidRPr="00567D3B" w:rsidRDefault="00E12B8D" w:rsidP="00E12B8D">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335DAA">
        <w:rPr>
          <w:rFonts w:ascii="GHEA Grapalat" w:hAnsi="GHEA Grapalat"/>
          <w:sz w:val="16"/>
        </w:rPr>
        <w:t>)</w:t>
      </w:r>
      <w:r w:rsidRPr="00567D3B">
        <w:rPr>
          <w:rFonts w:ascii="GHEA Grapalat" w:hAnsi="GHEA Grapalat"/>
          <w:sz w:val="16"/>
        </w:rPr>
        <w:tab/>
        <w:t>подпись</w:t>
      </w:r>
    </w:p>
    <w:p w:rsidR="00E12B8D" w:rsidRPr="00D3436F" w:rsidRDefault="00E12B8D" w:rsidP="00E12B8D">
      <w:pPr>
        <w:widowControl w:val="0"/>
        <w:spacing w:after="160"/>
        <w:jc w:val="both"/>
        <w:rPr>
          <w:rFonts w:ascii="GHEA Grapalat" w:hAnsi="GHEA Grapalat"/>
          <w:lang w:val="es-ES"/>
        </w:rPr>
      </w:pPr>
    </w:p>
    <w:p w:rsidR="00E12B8D" w:rsidRPr="000F6C24" w:rsidRDefault="00E12B8D" w:rsidP="00E12B8D">
      <w:pPr>
        <w:widowControl w:val="0"/>
        <w:spacing w:after="160"/>
        <w:jc w:val="right"/>
        <w:rPr>
          <w:rFonts w:ascii="GHEA Grapalat" w:hAnsi="GHEA Grapalat"/>
        </w:rPr>
      </w:pPr>
      <w:r w:rsidRPr="009044F1">
        <w:rPr>
          <w:rFonts w:ascii="GHEA Grapalat" w:hAnsi="GHEA Grapalat"/>
        </w:rPr>
        <w:t>М. П.</w:t>
      </w: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i/>
          <w:sz w:val="22"/>
          <w:szCs w:val="22"/>
        </w:rPr>
      </w:pPr>
    </w:p>
    <w:p w:rsidR="00E12B8D" w:rsidRDefault="00E12B8D" w:rsidP="00E12B8D">
      <w:pPr>
        <w:rPr>
          <w:rFonts w:ascii="GHEA Grapalat" w:hAnsi="GHEA Grapalat"/>
          <w:i/>
          <w:sz w:val="22"/>
          <w:szCs w:val="22"/>
        </w:rPr>
      </w:pPr>
      <w:r>
        <w:rPr>
          <w:rFonts w:ascii="GHEA Grapalat" w:hAnsi="GHEA Grapalat"/>
          <w:i/>
          <w:sz w:val="22"/>
          <w:szCs w:val="22"/>
        </w:rPr>
        <w:br w:type="page"/>
      </w:r>
    </w:p>
    <w:p w:rsidR="00E12B8D" w:rsidRPr="00DE2AE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Pr="00DE2AE3">
        <w:rPr>
          <w:rFonts w:ascii="GHEA Grapalat" w:hAnsi="GHEA Grapalat"/>
          <w:i/>
          <w:sz w:val="22"/>
          <w:szCs w:val="22"/>
        </w:rPr>
        <w:t>2</w:t>
      </w:r>
    </w:p>
    <w:p w:rsidR="00E12B8D" w:rsidRPr="00B138F3" w:rsidRDefault="00E12B8D" w:rsidP="00E12B8D">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под кодом "</w:t>
      </w:r>
      <w:r w:rsidR="002C3F4E" w:rsidRPr="002C3F4E">
        <w:rPr>
          <w:rFonts w:ascii="Sylfaen" w:hAnsi="Sylfaen"/>
        </w:rPr>
        <w:t xml:space="preserve"> </w:t>
      </w:r>
      <w:r w:rsidR="004F2D4B">
        <w:rPr>
          <w:rFonts w:ascii="Sylfaen" w:hAnsi="Sylfaen"/>
        </w:rPr>
        <w:t xml:space="preserve">АM-GHAPDzB-25/02  </w:t>
      </w:r>
      <w:r w:rsidR="002C3F4E">
        <w:rPr>
          <w:rFonts w:ascii="Sylfaen" w:hAnsi="Sylfaen"/>
          <w:i/>
        </w:rPr>
        <w:t xml:space="preserve">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18"/>
        <w:t>*</w:t>
      </w:r>
    </w:p>
    <w:p w:rsidR="00E12B8D" w:rsidRPr="00B138F3" w:rsidRDefault="00E12B8D" w:rsidP="00E12B8D">
      <w:pPr>
        <w:widowControl w:val="0"/>
        <w:spacing w:after="160"/>
        <w:jc w:val="center"/>
        <w:rPr>
          <w:rFonts w:ascii="GHEA Grapalat" w:hAnsi="GHEA Grapalat"/>
          <w:b/>
          <w:sz w:val="22"/>
          <w:szCs w:val="22"/>
        </w:rPr>
      </w:pP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E12B8D" w:rsidRPr="00B138F3" w:rsidRDefault="00E12B8D" w:rsidP="008B1F5B">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9"/>
              <w:t>**</w:t>
            </w:r>
          </w:p>
        </w:tc>
      </w:tr>
    </w:tbl>
    <w:p w:rsidR="00E12B8D" w:rsidRPr="00B138F3" w:rsidRDefault="00E12B8D" w:rsidP="00E12B8D">
      <w:pPr>
        <w:widowControl w:val="0"/>
        <w:spacing w:after="160"/>
        <w:rPr>
          <w:rFonts w:ascii="GHEA Grapalat" w:hAnsi="GHEA Grapalat" w:cs="GHEA Grapalat"/>
          <w:b/>
          <w:sz w:val="22"/>
          <w:szCs w:val="22"/>
        </w:rPr>
      </w:pPr>
    </w:p>
    <w:p w:rsidR="00E12B8D" w:rsidRPr="00B138F3" w:rsidRDefault="00E12B8D" w:rsidP="00E12B8D">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ind w:firstLine="709"/>
        <w:jc w:val="both"/>
        <w:rPr>
          <w:rFonts w:ascii="GHEA Grapalat" w:hAnsi="GHEA Grapalat" w:cs="GHEA Grapalat"/>
          <w:sz w:val="22"/>
          <w:szCs w:val="22"/>
        </w:rPr>
      </w:pP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46B99" w:rsidRPr="00446B99">
        <w:rPr>
          <w:rFonts w:ascii="GHEA Grapalat" w:hAnsi="GHEA Grapalat"/>
          <w:spacing w:val="-6"/>
          <w:sz w:val="22"/>
          <w:szCs w:val="22"/>
        </w:rPr>
        <w:t xml:space="preserve">организованной     </w:t>
      </w:r>
      <w:r w:rsidR="000C70EB" w:rsidRPr="00FB20B0">
        <w:rPr>
          <w:rFonts w:ascii="Sylfaen" w:hAnsi="Sylfaen"/>
          <w:i/>
        </w:rPr>
        <w:t xml:space="preserve">Айгаван </w:t>
      </w:r>
      <w:r w:rsidR="000C70EB" w:rsidRPr="003F594E">
        <w:rPr>
          <w:rFonts w:ascii="Sylfaen" w:hAnsi="Sylfaen"/>
          <w:i/>
        </w:rPr>
        <w:t>«</w:t>
      </w:r>
      <w:r w:rsidR="000C70EB">
        <w:rPr>
          <w:rFonts w:ascii="Sylfaen" w:hAnsi="Sylfaen"/>
          <w:i/>
        </w:rPr>
        <w:t xml:space="preserve"> </w:t>
      </w:r>
      <w:r w:rsidR="000C70EB" w:rsidRPr="00FB20B0">
        <w:rPr>
          <w:rFonts w:ascii="Sylfaen" w:hAnsi="Sylfaen"/>
          <w:i/>
        </w:rPr>
        <w:t>Жпит</w:t>
      </w:r>
      <w:r w:rsidR="000C70EB">
        <w:rPr>
          <w:rFonts w:ascii="Sylfaen" w:hAnsi="Sylfaen"/>
          <w:i/>
        </w:rPr>
        <w:t xml:space="preserve"> </w:t>
      </w:r>
      <w:r w:rsidR="000C70EB" w:rsidRPr="004550D7">
        <w:rPr>
          <w:rFonts w:ascii="Sylfaen" w:hAnsi="Sylfaen"/>
          <w:i/>
        </w:rPr>
        <w:t xml:space="preserve"> детский сад» </w:t>
      </w:r>
      <w:r w:rsidR="000C70EB" w:rsidRPr="004550D7">
        <w:rPr>
          <w:rFonts w:ascii="Sylfaen" w:hAnsi="Sylfaen"/>
          <w:i/>
          <w:lang w:val="en-US"/>
        </w:rPr>
        <w:t>HOAK</w:t>
      </w:r>
      <w:r w:rsidR="004D0A48"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E12B8D" w:rsidRPr="00B138F3" w:rsidRDefault="00E12B8D" w:rsidP="00E12B8D">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4F2D4B">
        <w:rPr>
          <w:rFonts w:ascii="Sylfaen" w:hAnsi="Sylfaen"/>
          <w:i/>
        </w:rPr>
        <w:t xml:space="preserve">АM-GHAPDzB-25/02  </w:t>
      </w:r>
      <w:r w:rsidRPr="00B138F3">
        <w:rPr>
          <w:rFonts w:ascii="GHEA Grapalat" w:hAnsi="GHEA Grapalat"/>
          <w:sz w:val="22"/>
          <w:szCs w:val="22"/>
        </w:rPr>
        <w:t xml:space="preserve"> *.</w:t>
      </w:r>
    </w:p>
    <w:p w:rsidR="00E12B8D" w:rsidRPr="00B138F3" w:rsidRDefault="00E12B8D" w:rsidP="00E12B8D">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lastRenderedPageBreak/>
        <w:t>код процедуры</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 xml:space="preserve">Компанией убытки) и негативные последствия, возникшие для </w:t>
      </w:r>
      <w:r w:rsidRPr="00B138F3">
        <w:rPr>
          <w:rFonts w:ascii="GHEA Grapalat" w:hAnsi="GHEA Grapalat"/>
          <w:sz w:val="22"/>
          <w:szCs w:val="22"/>
        </w:rPr>
        <w:lastRenderedPageBreak/>
        <w:t>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E12B8D" w:rsidRPr="00B138F3" w:rsidRDefault="00E12B8D" w:rsidP="00E12B8D">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E12B8D" w:rsidRPr="00B138F3" w:rsidRDefault="00E12B8D" w:rsidP="00E12B8D">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E12B8D" w:rsidRPr="00B138F3" w:rsidRDefault="00E12B8D" w:rsidP="00E12B8D">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E12B8D" w:rsidRPr="00B138F3" w:rsidRDefault="00E12B8D" w:rsidP="00E12B8D">
      <w:pPr>
        <w:widowControl w:val="0"/>
        <w:spacing w:after="160"/>
        <w:jc w:val="right"/>
        <w:rPr>
          <w:rFonts w:ascii="GHEA Grapalat" w:hAnsi="GHEA Grapalat"/>
          <w:sz w:val="22"/>
          <w:szCs w:val="22"/>
        </w:rPr>
      </w:pPr>
    </w:p>
    <w:p w:rsidR="00E12B8D" w:rsidRPr="00B138F3" w:rsidRDefault="00E12B8D" w:rsidP="00E12B8D">
      <w:pPr>
        <w:widowControl w:val="0"/>
        <w:spacing w:after="160"/>
        <w:jc w:val="right"/>
        <w:rPr>
          <w:rFonts w:ascii="GHEA Grapalat" w:hAnsi="GHEA Grapalat"/>
          <w:sz w:val="22"/>
          <w:szCs w:val="22"/>
        </w:rPr>
      </w:pPr>
      <w:r w:rsidRPr="00B138F3">
        <w:rPr>
          <w:rFonts w:ascii="GHEA Grapalat" w:hAnsi="GHEA Grapalat"/>
          <w:sz w:val="22"/>
          <w:szCs w:val="22"/>
        </w:rPr>
        <w:t>М. П.</w:t>
      </w:r>
    </w:p>
    <w:p w:rsidR="00E12B8D" w:rsidRPr="00B138F3" w:rsidRDefault="00E12B8D" w:rsidP="00E12B8D">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widowControl w:val="0"/>
        <w:spacing w:after="160"/>
        <w:jc w:val="both"/>
        <w:rPr>
          <w:rFonts w:ascii="GHEA Grapalat" w:hAnsi="GHEA Grapalat"/>
          <w:sz w:val="22"/>
          <w:szCs w:val="22"/>
        </w:rPr>
      </w:pPr>
    </w:p>
    <w:p w:rsidR="00E12B8D" w:rsidRPr="00B138F3" w:rsidRDefault="00E12B8D" w:rsidP="00E12B8D">
      <w:pPr>
        <w:rPr>
          <w:sz w:val="22"/>
          <w:szCs w:val="22"/>
        </w:rPr>
      </w:pPr>
    </w:p>
    <w:p w:rsidR="00E12B8D" w:rsidRPr="00B138F3" w:rsidRDefault="00E12B8D" w:rsidP="00E12B8D">
      <w:pPr>
        <w:widowControl w:val="0"/>
        <w:spacing w:after="160"/>
        <w:ind w:left="567" w:right="565"/>
        <w:jc w:val="both"/>
        <w:rPr>
          <w:rFonts w:ascii="GHEA Grapalat" w:hAnsi="GHEA Grapalat"/>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sz w:val="22"/>
          <w:szCs w:val="22"/>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Наименование, или имя, фамилия бенефициара</w:t>
            </w:r>
            <w:r w:rsidRPr="00446B99">
              <w:rPr>
                <w:rFonts w:ascii="Sylfaen" w:hAnsi="Sylfaen"/>
              </w:rPr>
              <w:t xml:space="preserve"> </w:t>
            </w:r>
            <w:r w:rsidRPr="00446B99">
              <w:rPr>
                <w:rFonts w:ascii="Sylfaen" w:hAnsi="Sylfaen"/>
                <w:lang w:val="hy-AM"/>
              </w:rPr>
              <w:t xml:space="preserve"> </w:t>
            </w:r>
            <w:r w:rsidR="000C70EB" w:rsidRPr="00FB20B0">
              <w:rPr>
                <w:rFonts w:ascii="Sylfaen" w:hAnsi="Sylfaen"/>
                <w:i/>
              </w:rPr>
              <w:t xml:space="preserve"> Айгаван </w:t>
            </w:r>
            <w:r w:rsidR="000C70EB" w:rsidRPr="003F594E">
              <w:rPr>
                <w:rFonts w:ascii="Sylfaen" w:hAnsi="Sylfaen"/>
                <w:i/>
              </w:rPr>
              <w:t>«</w:t>
            </w:r>
            <w:r w:rsidR="000C70EB">
              <w:rPr>
                <w:rFonts w:ascii="Sylfaen" w:hAnsi="Sylfaen"/>
                <w:i/>
              </w:rPr>
              <w:t xml:space="preserve"> </w:t>
            </w:r>
            <w:r w:rsidR="000C70EB" w:rsidRPr="00FB20B0">
              <w:rPr>
                <w:rFonts w:ascii="Sylfaen" w:hAnsi="Sylfaen"/>
                <w:i/>
              </w:rPr>
              <w:t>Жпит</w:t>
            </w:r>
            <w:r w:rsidR="000C70EB">
              <w:rPr>
                <w:rFonts w:ascii="Sylfaen" w:hAnsi="Sylfaen"/>
                <w:i/>
              </w:rPr>
              <w:t xml:space="preserve"> </w:t>
            </w:r>
            <w:r w:rsidR="000C70EB" w:rsidRPr="004550D7">
              <w:rPr>
                <w:rFonts w:ascii="Sylfaen" w:hAnsi="Sylfaen"/>
                <w:i/>
              </w:rPr>
              <w:t xml:space="preserve"> детский сад» </w:t>
            </w:r>
            <w:r w:rsidR="000C70EB" w:rsidRPr="004550D7">
              <w:rPr>
                <w:rFonts w:ascii="Sylfaen" w:hAnsi="Sylfaen"/>
                <w:i/>
                <w:lang w:val="en-US"/>
              </w:rPr>
              <w:t>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446B99" w:rsidRDefault="00446B99" w:rsidP="00446B99">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0C70EB"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EF5383" w:rsidRDefault="000C70EB" w:rsidP="000C70EB">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04103274</w:t>
            </w:r>
          </w:p>
        </w:tc>
      </w:tr>
      <w:tr w:rsidR="000C70EB"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B138F3" w:rsidRDefault="000C70EB" w:rsidP="000C70E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0C70EB"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EF111E" w:rsidRDefault="000C70EB" w:rsidP="000C70E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220391610155000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для обеспечения квалификации)</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DB7787" w:rsidRDefault="00E12B8D" w:rsidP="008B1F5B">
            <w:pPr>
              <w:widowControl w:val="0"/>
              <w:spacing w:after="120"/>
              <w:jc w:val="center"/>
              <w:rPr>
                <w:rFonts w:ascii="GHEA Grapalat" w:hAnsi="GHEA Grapalat"/>
                <w:sz w:val="18"/>
                <w:szCs w:val="18"/>
              </w:rPr>
            </w:pPr>
            <w:r w:rsidRPr="00DB7787">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Приложение № 5.1</w:t>
      </w:r>
    </w:p>
    <w:p w:rsidR="00E12B8D" w:rsidRPr="00B138F3" w:rsidRDefault="00E12B8D" w:rsidP="00E12B8D">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w:t>
      </w:r>
      <w:r w:rsidR="002C3F4E" w:rsidRPr="002C3F4E">
        <w:rPr>
          <w:rFonts w:ascii="Sylfaen" w:hAnsi="Sylfaen"/>
        </w:rPr>
        <w:t xml:space="preserve"> </w:t>
      </w:r>
      <w:r w:rsidR="004F2D4B">
        <w:rPr>
          <w:rFonts w:ascii="Sylfaen" w:hAnsi="Sylfaen"/>
        </w:rPr>
        <w:t xml:space="preserve">АM-GHAPDzB-25/02  </w:t>
      </w:r>
      <w:r w:rsidR="002C3F4E">
        <w:rPr>
          <w:rFonts w:ascii="Sylfaen" w:hAnsi="Sylfaen"/>
          <w:i/>
        </w:rPr>
        <w:t xml:space="preserve"> </w:t>
      </w:r>
      <w:r w:rsidRPr="00B138F3">
        <w:rPr>
          <w:rFonts w:ascii="GHEA Grapalat" w:hAnsi="GHEA Grapalat"/>
          <w:i/>
        </w:rPr>
        <w:t>"</w:t>
      </w:r>
      <w:r w:rsidRPr="00B138F3">
        <w:rPr>
          <w:rStyle w:val="af6"/>
          <w:rFonts w:ascii="GHEA Grapalat" w:hAnsi="GHEA Grapalat"/>
          <w:i/>
        </w:rPr>
        <w:footnoteReference w:customMarkFollows="1" w:id="20"/>
        <w:t>*</w:t>
      </w:r>
    </w:p>
    <w:p w:rsidR="00E12B8D" w:rsidRPr="00B138F3" w:rsidRDefault="00E12B8D" w:rsidP="00E12B8D">
      <w:pPr>
        <w:widowControl w:val="0"/>
        <w:spacing w:after="160"/>
        <w:jc w:val="center"/>
        <w:rPr>
          <w:rFonts w:ascii="GHEA Grapalat" w:hAnsi="GHEA Grapalat"/>
          <w:b/>
        </w:rPr>
      </w:pP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E12B8D" w:rsidRPr="00B138F3" w:rsidRDefault="00E12B8D" w:rsidP="00E12B8D">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E12B8D" w:rsidRPr="00B138F3" w:rsidTr="008B1F5B">
        <w:tc>
          <w:tcPr>
            <w:tcW w:w="4786" w:type="dxa"/>
          </w:tcPr>
          <w:p w:rsidR="00E12B8D" w:rsidRPr="00B138F3" w:rsidRDefault="00E12B8D" w:rsidP="008B1F5B">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E12B8D" w:rsidRPr="00B138F3" w:rsidRDefault="00E12B8D" w:rsidP="008B1F5B">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1"/>
              <w:t>**</w:t>
            </w:r>
          </w:p>
        </w:tc>
      </w:tr>
    </w:tbl>
    <w:p w:rsidR="00E12B8D" w:rsidRPr="00B138F3" w:rsidRDefault="00E12B8D" w:rsidP="00E12B8D">
      <w:pPr>
        <w:widowControl w:val="0"/>
        <w:spacing w:after="160"/>
        <w:rPr>
          <w:rFonts w:ascii="GHEA Grapalat" w:hAnsi="GHEA Grapalat" w:cs="GHEA Grapalat"/>
          <w:b/>
        </w:rPr>
      </w:pPr>
    </w:p>
    <w:p w:rsidR="00E12B8D" w:rsidRPr="00B138F3" w:rsidRDefault="00E12B8D" w:rsidP="00E12B8D">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E12B8D" w:rsidRPr="00B138F3" w:rsidRDefault="00E12B8D" w:rsidP="00E12B8D">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E12B8D" w:rsidRPr="00B138F3" w:rsidRDefault="00E12B8D" w:rsidP="00E12B8D">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E12B8D" w:rsidRPr="00B138F3" w:rsidRDefault="00E12B8D" w:rsidP="00E12B8D">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E12B8D" w:rsidRPr="00B138F3" w:rsidRDefault="00E12B8D" w:rsidP="00E12B8D">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0C70EB" w:rsidRPr="00FB20B0">
        <w:rPr>
          <w:rFonts w:ascii="Sylfaen" w:hAnsi="Sylfaen"/>
          <w:i/>
        </w:rPr>
        <w:t xml:space="preserve">Айгаван </w:t>
      </w:r>
      <w:r w:rsidR="000C70EB" w:rsidRPr="003F594E">
        <w:rPr>
          <w:rFonts w:ascii="Sylfaen" w:hAnsi="Sylfaen"/>
          <w:i/>
        </w:rPr>
        <w:t>«</w:t>
      </w:r>
      <w:r w:rsidR="000C70EB">
        <w:rPr>
          <w:rFonts w:ascii="Sylfaen" w:hAnsi="Sylfaen"/>
          <w:i/>
        </w:rPr>
        <w:t xml:space="preserve"> </w:t>
      </w:r>
      <w:r w:rsidR="000C70EB" w:rsidRPr="00FB20B0">
        <w:rPr>
          <w:rFonts w:ascii="Sylfaen" w:hAnsi="Sylfaen"/>
          <w:i/>
        </w:rPr>
        <w:t>Жпит</w:t>
      </w:r>
      <w:r w:rsidR="000C70EB">
        <w:rPr>
          <w:rFonts w:ascii="Sylfaen" w:hAnsi="Sylfaen"/>
          <w:i/>
        </w:rPr>
        <w:t xml:space="preserve"> </w:t>
      </w:r>
      <w:r w:rsidR="000C70EB" w:rsidRPr="004550D7">
        <w:rPr>
          <w:rFonts w:ascii="Sylfaen" w:hAnsi="Sylfaen"/>
          <w:i/>
        </w:rPr>
        <w:t xml:space="preserve"> детский сад» </w:t>
      </w:r>
      <w:r w:rsidR="000C70EB" w:rsidRPr="004550D7">
        <w:rPr>
          <w:rFonts w:ascii="Sylfaen" w:hAnsi="Sylfaen"/>
          <w:i/>
          <w:lang w:val="en-US"/>
        </w:rPr>
        <w:t>HOAK</w:t>
      </w:r>
      <w:r w:rsidR="000C70EB" w:rsidRPr="004550D7">
        <w:rPr>
          <w:rFonts w:ascii="Sylfaen" w:hAnsi="Sylfaen"/>
          <w:i/>
        </w:rPr>
        <w:t xml:space="preserve"> </w:t>
      </w:r>
      <w:r w:rsidRPr="00B138F3">
        <w:rPr>
          <w:rFonts w:ascii="GHEA Grapalat" w:hAnsi="GHEA Grapalat"/>
          <w:spacing w:val="-6"/>
        </w:rPr>
        <w:t xml:space="preserve">*(далее — Заказчик) </w:t>
      </w:r>
    </w:p>
    <w:p w:rsidR="00E12B8D" w:rsidRPr="00B138F3" w:rsidRDefault="00E12B8D" w:rsidP="00E12B8D">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E12B8D" w:rsidRPr="00B138F3" w:rsidRDefault="00E12B8D" w:rsidP="00E12B8D">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4F2D4B">
        <w:rPr>
          <w:rFonts w:ascii="Sylfaen" w:hAnsi="Sylfaen"/>
          <w:i/>
        </w:rPr>
        <w:t xml:space="preserve">АM-GHAPDzB-25/02  </w:t>
      </w:r>
      <w:r w:rsidRPr="00B138F3">
        <w:rPr>
          <w:rFonts w:ascii="GHEA Grapalat" w:hAnsi="GHEA Grapalat"/>
        </w:rPr>
        <w:t xml:space="preserve"> *.</w:t>
      </w:r>
    </w:p>
    <w:p w:rsidR="00E12B8D" w:rsidRPr="00B138F3" w:rsidRDefault="00E12B8D" w:rsidP="00E12B8D">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E12B8D" w:rsidRPr="00B138F3" w:rsidRDefault="00E12B8D" w:rsidP="00E12B8D">
      <w:pPr>
        <w:rPr>
          <w:rFonts w:ascii="GHEA Grapalat" w:hAnsi="GHEA Grapalat"/>
        </w:rPr>
      </w:pPr>
      <w:r w:rsidRPr="00B138F3">
        <w:rPr>
          <w:rFonts w:ascii="GHEA Grapalat" w:hAnsi="GHEA Grapalat"/>
        </w:rPr>
        <w:br w:type="page"/>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E12B8D" w:rsidRPr="00B138F3" w:rsidRDefault="00E12B8D" w:rsidP="00E12B8D">
      <w:pPr>
        <w:widowControl w:val="0"/>
        <w:spacing w:after="160"/>
        <w:jc w:val="center"/>
        <w:rPr>
          <w:rFonts w:ascii="GHEA Grapalat" w:hAnsi="GHEA Grapalat" w:cs="GHEA Grapalat"/>
          <w:b/>
          <w:bCs/>
        </w:rPr>
      </w:pPr>
      <w:r w:rsidRPr="00B138F3">
        <w:rPr>
          <w:rFonts w:ascii="GHEA Grapalat" w:hAnsi="GHEA Grapalat"/>
          <w:b/>
        </w:rPr>
        <w:t>2. Иные условия</w:t>
      </w:r>
    </w:p>
    <w:p w:rsidR="00E12B8D" w:rsidRPr="00B253E1" w:rsidRDefault="00E12B8D" w:rsidP="00E12B8D">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E12B8D" w:rsidRPr="00B138F3"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E12B8D" w:rsidRPr="00B138F3" w:rsidDel="00A13215" w:rsidRDefault="00E12B8D" w:rsidP="00E12B8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lastRenderedPageBreak/>
        <w:t>адрес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E12B8D" w:rsidRPr="00B138F3" w:rsidRDefault="00E12B8D" w:rsidP="00E12B8D">
      <w:pPr>
        <w:widowControl w:val="0"/>
        <w:jc w:val="both"/>
        <w:rPr>
          <w:rFonts w:ascii="GHEA Grapalat" w:hAnsi="GHEA Grapalat"/>
        </w:rPr>
      </w:pPr>
      <w:r w:rsidRPr="00B138F3">
        <w:rPr>
          <w:rFonts w:ascii="GHEA Grapalat" w:hAnsi="GHEA Grapalat"/>
        </w:rPr>
        <w:t>_______________________________________</w:t>
      </w:r>
    </w:p>
    <w:p w:rsidR="00E12B8D" w:rsidRPr="00B138F3" w:rsidRDefault="00E12B8D" w:rsidP="00E12B8D">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E12B8D" w:rsidRPr="00B138F3" w:rsidRDefault="00E12B8D" w:rsidP="00E12B8D">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12B8D" w:rsidRPr="00B138F3" w:rsidTr="008B1F5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3390"/>
              </w:tabs>
              <w:spacing w:after="160"/>
              <w:ind w:left="322"/>
              <w:rPr>
                <w:rFonts w:ascii="GHEA Grapalat" w:hAnsi="GHEA Grapalat" w:cs="Sylfaen"/>
              </w:rPr>
            </w:pPr>
            <w:r w:rsidRPr="00B138F3">
              <w:rPr>
                <w:rFonts w:ascii="GHEA Grapalat" w:hAnsi="GHEA Grapalat"/>
              </w:rPr>
              <w:lastRenderedPageBreak/>
              <w:t>3</w:t>
            </w:r>
            <w:r w:rsidRPr="00B138F3">
              <w:rPr>
                <w:rFonts w:ascii="GHEA Grapalat" w:hAnsi="GHEA Grapalat"/>
              </w:rPr>
              <w:tab/>
              <w:t>Дата представления: "___" ___ 20___г.</w:t>
            </w:r>
          </w:p>
        </w:tc>
      </w:tr>
      <w:tr w:rsidR="00E12B8D" w:rsidRPr="00B138F3" w:rsidTr="008B1F5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12B8D"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12B8D"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12B8D"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EF5383" w:rsidRDefault="00446B99" w:rsidP="00446B99">
            <w:pPr>
              <w:widowControl w:val="0"/>
              <w:tabs>
                <w:tab w:val="left" w:pos="855"/>
              </w:tabs>
              <w:spacing w:after="160"/>
              <w:ind w:left="360"/>
              <w:rPr>
                <w:rFonts w:ascii="GHEA Grapalat" w:hAnsi="GHEA Grapalat"/>
                <w:lang w:val="hy-AM"/>
              </w:rPr>
            </w:pPr>
            <w:r w:rsidRPr="00B138F3">
              <w:rPr>
                <w:rFonts w:ascii="GHEA Grapalat" w:hAnsi="GHEA Grapalat"/>
              </w:rPr>
              <w:t>9.</w:t>
            </w:r>
            <w:r w:rsidRPr="00B138F3">
              <w:rPr>
                <w:rFonts w:ascii="GHEA Grapalat" w:hAnsi="GHEA Grapalat"/>
              </w:rPr>
              <w:tab/>
              <w:t>Наименование, или имя, фамилия бенефициара</w:t>
            </w:r>
            <w:r w:rsidRPr="00FB20B0">
              <w:rPr>
                <w:rFonts w:ascii="Sylfaen" w:hAnsi="Sylfaen"/>
                <w:i/>
              </w:rPr>
              <w:t xml:space="preserve"> </w:t>
            </w:r>
            <w:r>
              <w:rPr>
                <w:rFonts w:ascii="Sylfaen" w:hAnsi="Sylfaen"/>
                <w:i/>
                <w:lang w:val="hy-AM"/>
              </w:rPr>
              <w:t xml:space="preserve"> </w:t>
            </w:r>
            <w:r w:rsidR="000C70EB" w:rsidRPr="00FB20B0">
              <w:rPr>
                <w:rFonts w:ascii="Sylfaen" w:hAnsi="Sylfaen"/>
                <w:i/>
              </w:rPr>
              <w:t xml:space="preserve"> Айгаван </w:t>
            </w:r>
            <w:r w:rsidR="000C70EB" w:rsidRPr="003F594E">
              <w:rPr>
                <w:rFonts w:ascii="Sylfaen" w:hAnsi="Sylfaen"/>
                <w:i/>
              </w:rPr>
              <w:t>«</w:t>
            </w:r>
            <w:r w:rsidR="000C70EB">
              <w:rPr>
                <w:rFonts w:ascii="Sylfaen" w:hAnsi="Sylfaen"/>
                <w:i/>
              </w:rPr>
              <w:t xml:space="preserve"> </w:t>
            </w:r>
            <w:r w:rsidR="000C70EB" w:rsidRPr="00FB20B0">
              <w:rPr>
                <w:rFonts w:ascii="Sylfaen" w:hAnsi="Sylfaen"/>
                <w:i/>
              </w:rPr>
              <w:t>Жпит</w:t>
            </w:r>
            <w:r w:rsidR="000C70EB">
              <w:rPr>
                <w:rFonts w:ascii="Sylfaen" w:hAnsi="Sylfaen"/>
                <w:i/>
              </w:rPr>
              <w:t xml:space="preserve"> </w:t>
            </w:r>
            <w:r w:rsidR="000C70EB" w:rsidRPr="004550D7">
              <w:rPr>
                <w:rFonts w:ascii="Sylfaen" w:hAnsi="Sylfaen"/>
                <w:i/>
              </w:rPr>
              <w:t xml:space="preserve"> детский сад» </w:t>
            </w:r>
            <w:r w:rsidR="000C70EB" w:rsidRPr="004550D7">
              <w:rPr>
                <w:rFonts w:ascii="Sylfaen" w:hAnsi="Sylfaen"/>
                <w:i/>
                <w:lang w:val="en-US"/>
              </w:rPr>
              <w:t>HOAK</w:t>
            </w:r>
          </w:p>
        </w:tc>
      </w:tr>
      <w:tr w:rsidR="00446B99" w:rsidRPr="00B138F3" w:rsidTr="008B1F5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46B99" w:rsidRPr="00B138F3" w:rsidRDefault="00446B99" w:rsidP="00446B9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C70EB" w:rsidRPr="00B138F3" w:rsidTr="008B1F5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EF5383" w:rsidRDefault="000C70EB" w:rsidP="000C70EB">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Pr>
                <w:rFonts w:ascii="Sylfaen" w:hAnsi="Sylfaen"/>
                <w:lang w:val="hy-AM"/>
              </w:rPr>
              <w:t>04103274</w:t>
            </w:r>
          </w:p>
        </w:tc>
      </w:tr>
      <w:tr w:rsidR="000C70EB" w:rsidRPr="00B138F3" w:rsidTr="008B1F5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B138F3" w:rsidRDefault="000C70EB" w:rsidP="000C70EB">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FD0E2F">
              <w:rPr>
                <w:b/>
              </w:rPr>
              <w:t>А</w:t>
            </w:r>
            <w:r w:rsidRPr="00E94078">
              <w:rPr>
                <w:b/>
              </w:rPr>
              <w:t>кба</w:t>
            </w:r>
            <w:r w:rsidRPr="00FD0E2F">
              <w:rPr>
                <w:rFonts w:ascii="GHEA Grapalat" w:hAnsi="GHEA Grapalat"/>
                <w:b/>
              </w:rPr>
              <w:t>банк</w:t>
            </w:r>
          </w:p>
        </w:tc>
      </w:tr>
      <w:tr w:rsidR="000C70EB" w:rsidRPr="00B138F3" w:rsidTr="008B1F5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C70EB" w:rsidRPr="00EF111E" w:rsidRDefault="000C70EB" w:rsidP="000C70EB">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Arial" w:hAnsi="Arial" w:cs="Arial"/>
                <w:color w:val="2C2D2E"/>
                <w:sz w:val="23"/>
                <w:szCs w:val="23"/>
                <w:shd w:val="clear" w:color="auto" w:fill="FFFFFF"/>
              </w:rPr>
              <w:t xml:space="preserve">  220391610155000</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12B8D" w:rsidRPr="00B138F3" w:rsidTr="008B1F5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12B8D" w:rsidRPr="00B138F3" w:rsidTr="008B1F5B">
        <w:trPr>
          <w:trHeight w:val="424"/>
        </w:trPr>
        <w:tc>
          <w:tcPr>
            <w:tcW w:w="10980" w:type="dxa"/>
            <w:gridSpan w:val="2"/>
            <w:tcBorders>
              <w:top w:val="single" w:sz="4" w:space="0" w:color="auto"/>
              <w:left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12B8D" w:rsidRPr="00B138F3" w:rsidTr="008B1F5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12B8D" w:rsidRPr="00B138F3" w:rsidRDefault="00E12B8D" w:rsidP="008B1F5B">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12B8D" w:rsidRPr="00B138F3" w:rsidRDefault="00E12B8D" w:rsidP="008B1F5B">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jc w:val="right"/>
              <w:rPr>
                <w:rFonts w:ascii="GHEA Grapalat" w:hAnsi="GHEA Grapalat" w:cs="Tahoma"/>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/____________________/</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12B8D" w:rsidRPr="00B138F3" w:rsidTr="008B1F5B">
        <w:trPr>
          <w:trHeight w:val="2194"/>
        </w:trPr>
        <w:tc>
          <w:tcPr>
            <w:tcW w:w="5616" w:type="dxa"/>
            <w:tcBorders>
              <w:top w:val="single" w:sz="4" w:space="0" w:color="auto"/>
              <w:left w:val="single" w:sz="4" w:space="0" w:color="auto"/>
              <w:right w:val="single" w:sz="4" w:space="0" w:color="auto"/>
            </w:tcBorders>
            <w:noWrap/>
            <w:vAlign w:val="bottom"/>
          </w:tcPr>
          <w:p w:rsidR="00E12B8D" w:rsidRPr="00B138F3" w:rsidRDefault="00E12B8D" w:rsidP="008B1F5B">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12B8D" w:rsidRPr="00B138F3" w:rsidRDefault="00E12B8D" w:rsidP="008B1F5B">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12B8D" w:rsidRPr="00B138F3" w:rsidRDefault="00E12B8D" w:rsidP="008B1F5B">
            <w:pPr>
              <w:widowControl w:val="0"/>
              <w:spacing w:after="160"/>
              <w:rPr>
                <w:rFonts w:ascii="GHEA Grapalat" w:hAnsi="GHEA Grapalat" w:cs="Tahoma"/>
              </w:rPr>
            </w:pPr>
          </w:p>
          <w:p w:rsidR="00E12B8D" w:rsidRPr="00B138F3" w:rsidRDefault="00E12B8D" w:rsidP="008B1F5B">
            <w:pPr>
              <w:widowControl w:val="0"/>
              <w:jc w:val="right"/>
              <w:rPr>
                <w:rFonts w:ascii="GHEA Grapalat" w:hAnsi="GHEA Grapalat" w:cs="Tahoma"/>
              </w:rPr>
            </w:pPr>
            <w:r w:rsidRPr="00B138F3">
              <w:rPr>
                <w:rFonts w:ascii="GHEA Grapalat" w:hAnsi="GHEA Grapalat"/>
              </w:rPr>
              <w:t>/____________________/</w:t>
            </w:r>
          </w:p>
          <w:p w:rsidR="00E12B8D" w:rsidRPr="00B138F3" w:rsidRDefault="00E12B8D" w:rsidP="008B1F5B">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12B8D" w:rsidRPr="00B138F3" w:rsidRDefault="00E12B8D" w:rsidP="008B1F5B">
            <w:pPr>
              <w:widowControl w:val="0"/>
              <w:spacing w:after="160"/>
              <w:rPr>
                <w:rFonts w:ascii="GHEA Grapalat" w:hAnsi="GHEA Grapalat" w:cs="Arial"/>
              </w:rPr>
            </w:pPr>
          </w:p>
        </w:tc>
      </w:tr>
      <w:tr w:rsidR="00E12B8D" w:rsidRPr="00B138F3" w:rsidTr="008B1F5B">
        <w:trPr>
          <w:trHeight w:val="2194"/>
        </w:trPr>
        <w:tc>
          <w:tcPr>
            <w:tcW w:w="5616" w:type="dxa"/>
            <w:tcBorders>
              <w:top w:val="nil"/>
              <w:left w:val="single" w:sz="4" w:space="0" w:color="auto"/>
              <w:bottom w:val="single" w:sz="4" w:space="0" w:color="auto"/>
              <w:right w:val="single" w:sz="4" w:space="0" w:color="auto"/>
            </w:tcBorders>
            <w:noWrap/>
            <w:vAlign w:val="bottom"/>
          </w:tcPr>
          <w:p w:rsidR="00E12B8D" w:rsidRPr="00B138F3" w:rsidRDefault="00E12B8D" w:rsidP="008B1F5B">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E12B8D" w:rsidRPr="00B138F3" w:rsidRDefault="00E12B8D" w:rsidP="008B1F5B">
            <w:pPr>
              <w:widowControl w:val="0"/>
              <w:spacing w:after="160"/>
              <w:rPr>
                <w:rFonts w:ascii="GHEA Grapalat" w:hAnsi="GHEA Grapalat" w:cs="Sylfaen"/>
              </w:rPr>
            </w:pPr>
          </w:p>
          <w:p w:rsidR="00E12B8D" w:rsidRPr="00B138F3" w:rsidRDefault="00E12B8D" w:rsidP="008B1F5B">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12B8D" w:rsidRPr="00B138F3" w:rsidRDefault="00E12B8D" w:rsidP="008B1F5B">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12B8D" w:rsidRPr="00B138F3" w:rsidRDefault="00E12B8D" w:rsidP="008B1F5B">
            <w:pPr>
              <w:widowControl w:val="0"/>
              <w:spacing w:after="160"/>
              <w:rPr>
                <w:rFonts w:ascii="GHEA Grapalat" w:hAnsi="GHEA Grapalat"/>
              </w:rPr>
            </w:pPr>
          </w:p>
          <w:p w:rsidR="00E12B8D" w:rsidRPr="00B138F3" w:rsidRDefault="00E12B8D" w:rsidP="008B1F5B">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E12B8D" w:rsidRPr="00B138F3" w:rsidRDefault="00E12B8D" w:rsidP="00E12B8D">
      <w:pPr>
        <w:widowControl w:val="0"/>
        <w:spacing w:after="160"/>
        <w:jc w:val="center"/>
        <w:rPr>
          <w:rFonts w:ascii="GHEA Grapalat" w:hAnsi="GHEA Grapalat" w:cs="Sylfaen"/>
        </w:rPr>
      </w:pPr>
    </w:p>
    <w:p w:rsidR="00E12B8D" w:rsidRPr="00B138F3" w:rsidRDefault="00E12B8D" w:rsidP="00E12B8D">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E12B8D" w:rsidRPr="00B138F3" w:rsidRDefault="00E12B8D" w:rsidP="00E12B8D">
      <w:pPr>
        <w:rPr>
          <w:rFonts w:ascii="GHEA Grapalat" w:hAnsi="GHEA Grapalat" w:cs="Sylfaen"/>
        </w:rPr>
      </w:pPr>
      <w:r w:rsidRPr="00B138F3">
        <w:rPr>
          <w:rFonts w:ascii="GHEA Grapalat" w:hAnsi="GHEA Grapalat" w:cs="Sylfaen"/>
        </w:rPr>
        <w:br w:type="page"/>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E12B8D" w:rsidRPr="00B138F3" w:rsidTr="008B1F5B">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Del="0010680B"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E12B8D" w:rsidRPr="00B138F3" w:rsidRDefault="00E12B8D" w:rsidP="008B1F5B">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представлении в банк в бумажной форме</w:t>
            </w: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w:t>
            </w:r>
            <w:r w:rsidRPr="00B138F3">
              <w:rPr>
                <w:rFonts w:ascii="GHEA Grapalat" w:hAnsi="GHEA Grapalat"/>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w:t>
            </w:r>
            <w:r w:rsidRPr="00B138F3">
              <w:rPr>
                <w:rFonts w:ascii="GHEA Grapalat" w:hAnsi="GHEA Grapalat"/>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r w:rsidR="00E12B8D" w:rsidRPr="00B138F3" w:rsidTr="008B1F5B">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E12B8D" w:rsidRPr="00B138F3" w:rsidRDefault="00E12B8D" w:rsidP="008B1F5B">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E12B8D" w:rsidRPr="00B138F3" w:rsidRDefault="00E12B8D" w:rsidP="008B1F5B">
            <w:pPr>
              <w:widowControl w:val="0"/>
              <w:spacing w:after="120"/>
              <w:jc w:val="center"/>
              <w:rPr>
                <w:rFonts w:ascii="GHEA Grapalat" w:hAnsi="GHEA Grapalat"/>
                <w:sz w:val="18"/>
                <w:szCs w:val="18"/>
              </w:rPr>
            </w:pPr>
          </w:p>
        </w:tc>
      </w:tr>
    </w:tbl>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br w:type="page"/>
      </w:r>
    </w:p>
    <w:p w:rsidR="00E12B8D" w:rsidRPr="00B138F3" w:rsidRDefault="00E12B8D" w:rsidP="00E12B8D">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E12B8D" w:rsidRPr="00B138F3" w:rsidRDefault="00E12B8D" w:rsidP="00E12B8D">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под кодом "</w:t>
      </w:r>
      <w:r w:rsidR="002C3F4E" w:rsidRPr="002C3F4E">
        <w:rPr>
          <w:rFonts w:ascii="Sylfaen" w:hAnsi="Sylfaen"/>
          <w:sz w:val="24"/>
          <w:szCs w:val="24"/>
        </w:rPr>
        <w:t xml:space="preserve"> </w:t>
      </w:r>
      <w:r w:rsidR="004F2D4B">
        <w:rPr>
          <w:rFonts w:ascii="Sylfaen" w:hAnsi="Sylfaen"/>
          <w:sz w:val="24"/>
          <w:szCs w:val="24"/>
        </w:rPr>
        <w:t xml:space="preserve">АM-GHAPDzB-25/02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E12B8D" w:rsidRPr="00B138F3" w:rsidRDefault="00E12B8D" w:rsidP="00E12B8D">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E12B8D" w:rsidRPr="00B138F3" w:rsidRDefault="00E12B8D" w:rsidP="00E12B8D">
      <w:pPr>
        <w:widowControl w:val="0"/>
        <w:spacing w:after="160"/>
        <w:ind w:left="567" w:right="565"/>
        <w:jc w:val="center"/>
        <w:rPr>
          <w:rFonts w:ascii="GHEA Grapalat" w:hAnsi="GHEA Grapalat"/>
          <w:b/>
        </w:rPr>
      </w:pPr>
    </w:p>
    <w:p w:rsidR="00E12B8D" w:rsidRPr="00731BFC" w:rsidRDefault="00E12B8D" w:rsidP="00E12B8D">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731BFC">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af5"/>
          <w:rFonts w:ascii="GHEA Grapalat" w:hAnsi="GHEA Grapalat"/>
          <w:u w:val="single"/>
          <w:lang w:val="hy-AM"/>
        </w:rPr>
        <w:tab/>
      </w:r>
      <w:r w:rsidRPr="00731BFC">
        <w:rPr>
          <w:rStyle w:val="af5"/>
          <w:rFonts w:ascii="GHEA Grapalat" w:hAnsi="GHEA Grapalat"/>
          <w:u w:val="single"/>
        </w:rPr>
        <w:t>___________</w:t>
      </w:r>
      <w:r w:rsidRPr="00731BFC">
        <w:rPr>
          <w:rFonts w:ascii="GHEA Grapalat" w:eastAsiaTheme="minorHAnsi" w:hAnsi="GHEA Grapalat" w:cstheme="minorBidi"/>
        </w:rPr>
        <w:t>заключаемым между</w:t>
      </w:r>
    </w:p>
    <w:p w:rsidR="00E12B8D" w:rsidRPr="00731BFC"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731BFC">
        <w:rPr>
          <w:rStyle w:val="af5"/>
          <w:rFonts w:ascii="GHEA Grapalat" w:hAnsi="GHEA Grapalat"/>
        </w:rPr>
        <w:t xml:space="preserve">                                                       </w:t>
      </w:r>
      <w:r w:rsidRPr="00731BFC">
        <w:rPr>
          <w:rStyle w:val="af5"/>
          <w:rFonts w:ascii="GHEA Grapalat" w:hAnsi="GHEA Grapalat"/>
          <w:lang w:val="hy-AM"/>
        </w:rPr>
        <w:tab/>
      </w:r>
      <w:r w:rsidRPr="00731BFC">
        <w:rPr>
          <w:rStyle w:val="af5"/>
          <w:rFonts w:ascii="GHEA Grapalat" w:hAnsi="GHEA Grapalat"/>
          <w:lang w:val="hy-AM"/>
        </w:rPr>
        <w:tab/>
      </w:r>
      <w:r w:rsidRPr="00731BFC">
        <w:rPr>
          <w:rStyle w:val="af5"/>
          <w:rFonts w:ascii="GHEA Grapalat" w:hAnsi="GHEA Grapalat"/>
        </w:rPr>
        <w:t xml:space="preserve">           </w:t>
      </w:r>
      <w:r w:rsidRPr="00731BFC">
        <w:rPr>
          <w:rStyle w:val="af5"/>
          <w:rFonts w:ascii="GHEA Grapalat" w:hAnsi="GHEA Grapalat"/>
          <w:sz w:val="16"/>
          <w:szCs w:val="16"/>
        </w:rPr>
        <w:t>номер заключаемого договора</w:t>
      </w:r>
      <w:r w:rsidRPr="00731BFC">
        <w:rPr>
          <w:rFonts w:ascii="GHEA Grapalat" w:eastAsiaTheme="minorHAnsi" w:hAnsi="GHEA Grapalat"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bCs w:val="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(далее-бенефициар)   и</w:t>
      </w:r>
      <w:r w:rsidRPr="00731BFC">
        <w:rPr>
          <w:rStyle w:val="af5"/>
          <w:rFonts w:ascii="GHEA Grapalat" w:hAnsi="GHEA Grapalat"/>
        </w:rPr>
        <w:t xml:space="preserve">     </w:t>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Style w:val="af5"/>
          <w:rFonts w:ascii="GHEA Grapalat" w:hAnsi="GHEA Grapalat"/>
          <w:u w:val="single"/>
          <w:lang w:val="hy-AM"/>
        </w:rPr>
        <w:tab/>
      </w:r>
      <w:r w:rsidRPr="00731BFC">
        <w:rPr>
          <w:rFonts w:eastAsiaTheme="minorHAnsi" w:cstheme="minorBidi"/>
        </w:rPr>
        <w:t xml:space="preserve">    </w:t>
      </w:r>
    </w:p>
    <w:p w:rsidR="00E12B8D" w:rsidRPr="00731BFC" w:rsidRDefault="00E12B8D" w:rsidP="00E12B8D">
      <w:pPr>
        <w:pStyle w:val="af4"/>
        <w:shd w:val="clear" w:color="auto" w:fill="FFFFFF"/>
        <w:spacing w:before="0" w:beforeAutospacing="0" w:after="0" w:afterAutospacing="0"/>
        <w:ind w:left="-142"/>
        <w:rPr>
          <w:rStyle w:val="af5"/>
          <w:rFonts w:ascii="GHEA Grapalat" w:hAnsi="GHEA Grapalat"/>
          <w:b w:val="0"/>
          <w:sz w:val="16"/>
          <w:szCs w:val="16"/>
        </w:rPr>
      </w:pPr>
      <w:r w:rsidRPr="00731BFC">
        <w:rPr>
          <w:rStyle w:val="af5"/>
          <w:rFonts w:ascii="GHEA Grapalat" w:hAnsi="GHEA Grapalat"/>
          <w:sz w:val="18"/>
          <w:szCs w:val="18"/>
        </w:rPr>
        <w:t xml:space="preserve"> </w:t>
      </w:r>
      <w:r w:rsidRPr="00731BFC">
        <w:rPr>
          <w:rStyle w:val="af5"/>
          <w:rFonts w:ascii="GHEA Grapalat" w:hAnsi="GHEA Grapalat"/>
          <w:sz w:val="16"/>
          <w:szCs w:val="16"/>
        </w:rPr>
        <w:t>наименование заказчика                                                                  наименование отобранного участника</w:t>
      </w:r>
    </w:p>
    <w:p w:rsidR="00E12B8D" w:rsidRPr="00731BFC" w:rsidRDefault="00E12B8D" w:rsidP="00E12B8D">
      <w:pPr>
        <w:pStyle w:val="af4"/>
        <w:shd w:val="clear" w:color="auto" w:fill="FFFFFF"/>
        <w:spacing w:before="0" w:beforeAutospacing="0" w:after="0" w:afterAutospacing="0"/>
        <w:ind w:left="-142"/>
        <w:rPr>
          <w:rFonts w:cs="Sylfaen"/>
          <w:sz w:val="16"/>
          <w:szCs w:val="16"/>
          <w:vertAlign w:val="superscript"/>
          <w:lang w:val="hy-AM"/>
        </w:rPr>
      </w:pPr>
      <w:r w:rsidRPr="00731BFC">
        <w:rPr>
          <w:rStyle w:val="af5"/>
          <w:rFonts w:ascii="GHEA Grapalat" w:hAnsi="GHEA Grapalat"/>
          <w:sz w:val="16"/>
          <w:szCs w:val="16"/>
        </w:rPr>
        <w:t xml:space="preserve">                                                                </w:t>
      </w:r>
      <w:r w:rsidRPr="00731BFC">
        <w:rPr>
          <w:rStyle w:val="af5"/>
          <w:rFonts w:ascii="GHEA Grapalat" w:hAnsi="GHEA Grapalat"/>
          <w:sz w:val="16"/>
          <w:szCs w:val="16"/>
          <w:lang w:val="hy-AM"/>
        </w:rPr>
        <w:tab/>
      </w:r>
    </w:p>
    <w:p w:rsidR="00E12B8D" w:rsidRPr="00731BFC" w:rsidRDefault="00E12B8D" w:rsidP="00E12B8D">
      <w:pPr>
        <w:pStyle w:val="af4"/>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r w:rsidRPr="00731BFC">
        <w:rPr>
          <w:rFonts w:ascii="GHEA Grapalat" w:eastAsiaTheme="minorHAnsi" w:hAnsi="GHEA Grapalat" w:cstheme="minorBidi"/>
        </w:rPr>
        <w:t xml:space="preserve">далее-принципал). </w:t>
      </w:r>
    </w:p>
    <w:p w:rsidR="00E12B8D" w:rsidRPr="00731BFC" w:rsidRDefault="00E12B8D" w:rsidP="00E12B8D">
      <w:pPr>
        <w:pStyle w:val="af4"/>
        <w:shd w:val="clear" w:color="auto" w:fill="FFFFFF"/>
        <w:spacing w:before="0" w:beforeAutospacing="0" w:after="0" w:afterAutospacing="0"/>
        <w:ind w:firstLine="375"/>
        <w:jc w:val="both"/>
        <w:rPr>
          <w:rStyle w:val="af5"/>
          <w:rFonts w:ascii="GHEA Grapalat" w:hAnsi="GHEA Grapalat"/>
          <w:lang w:val="hy-AM"/>
        </w:rPr>
      </w:pPr>
      <w:r w:rsidRPr="00731BFC">
        <w:rPr>
          <w:rStyle w:val="af5"/>
          <w:rFonts w:ascii="GHEA Grapalat" w:hAnsi="GHEA Grapalat"/>
          <w:lang w:val="hy-AM"/>
        </w:rPr>
        <w:tab/>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rsidR="00E12B8D" w:rsidRPr="00B138F3" w:rsidRDefault="00E12B8D" w:rsidP="00E12B8D">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rsidR="00E12B8D" w:rsidRPr="00B138F3" w:rsidRDefault="00E12B8D" w:rsidP="00E12B8D">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r w:rsidRPr="00B138F3">
        <w:rPr>
          <w:rStyle w:val="af5"/>
          <w:rFonts w:ascii="GHEA Grapalat" w:hAnsi="GHEA Grapalat"/>
        </w:rPr>
        <w:t xml:space="preserve">3. </w:t>
      </w:r>
      <w:r w:rsidRPr="00B138F3">
        <w:rPr>
          <w:rFonts w:ascii="GHEA Grapalat" w:eastAsiaTheme="minorHAnsi" w:hAnsi="GHEA Grapalat" w:cstheme="minorBidi"/>
        </w:rPr>
        <w:t>Настоящая гарантия является безотзывной.</w:t>
      </w:r>
    </w:p>
    <w:p w:rsidR="00E12B8D" w:rsidRPr="00B138F3" w:rsidRDefault="00E12B8D" w:rsidP="00E12B8D">
      <w:pPr>
        <w:pStyle w:val="af4"/>
        <w:shd w:val="clear" w:color="auto" w:fill="FFFFFF"/>
        <w:spacing w:before="0" w:beforeAutospacing="0" w:after="0" w:afterAutospacing="0"/>
        <w:ind w:firstLine="375"/>
        <w:jc w:val="both"/>
        <w:rPr>
          <w:rStyle w:val="af5"/>
          <w:rFonts w:ascii="GHEA Grapalat" w:hAnsi="GHEA Grapalat"/>
          <w:b w:val="0"/>
          <w:bCs w:val="0"/>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w:t>
      </w:r>
      <w:r>
        <w:rPr>
          <w:rFonts w:ascii="GHEA Grapalat" w:eastAsiaTheme="minorHAnsi" w:hAnsi="GHEA Grapalat" w:cstheme="minorBidi"/>
        </w:rPr>
        <w:t xml:space="preserve">с момента выпуска и в силе </w:t>
      </w:r>
      <w:r w:rsidRPr="00910F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910F01">
        <w:rPr>
          <w:rFonts w:ascii="GHEA Grapalat" w:eastAsiaTheme="minorHAnsi" w:hAnsi="GHEA Grapalat" w:cstheme="minorBidi"/>
          <w:sz w:val="18"/>
          <w:szCs w:val="18"/>
        </w:rPr>
        <w:t>номер заключаемого договара</w:t>
      </w:r>
    </w:p>
    <w:p w:rsidR="00E12B8D" w:rsidRPr="00910F01" w:rsidRDefault="00E12B8D" w:rsidP="00E12B8D">
      <w:pPr>
        <w:pStyle w:val="af4"/>
        <w:shd w:val="clear" w:color="auto" w:fill="FFFFFF"/>
        <w:ind w:firstLine="374"/>
        <w:contextualSpacing/>
        <w:jc w:val="both"/>
        <w:rPr>
          <w:rFonts w:ascii="GHEA Grapalat" w:eastAsiaTheme="minorHAnsi" w:hAnsi="GHEA Grapalat" w:cstheme="minorBidi"/>
        </w:rPr>
      </w:pPr>
    </w:p>
    <w:p w:rsidR="00E12B8D" w:rsidRPr="00910F01" w:rsidRDefault="00E12B8D" w:rsidP="00E12B8D">
      <w:pPr>
        <w:pStyle w:val="af4"/>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принципалом  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дня</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E12B8D" w:rsidRPr="00910F01" w:rsidRDefault="00E12B8D" w:rsidP="00E12B8D">
      <w:pPr>
        <w:pStyle w:val="af4"/>
        <w:shd w:val="clear" w:color="auto" w:fill="FFFFFF"/>
        <w:contextualSpacing/>
        <w:jc w:val="both"/>
        <w:rPr>
          <w:rFonts w:ascii="GHEA Grapalat" w:eastAsiaTheme="minorHAnsi" w:hAnsi="GHEA Grapalat" w:cstheme="minorBidi"/>
          <w:sz w:val="18"/>
          <w:szCs w:val="18"/>
          <w:lang w:val="hy-AM"/>
        </w:rPr>
      </w:pPr>
    </w:p>
    <w:p w:rsidR="00E12B8D" w:rsidRPr="00910F01" w:rsidRDefault="00E12B8D" w:rsidP="00E12B8D">
      <w:pPr>
        <w:pStyle w:val="af4"/>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Pr="00910F01">
        <w:rPr>
          <w:rFonts w:ascii="GHEA Grapalat" w:hAnsi="GHEA Grapalat"/>
          <w:sz w:val="16"/>
          <w:szCs w:val="16"/>
        </w:rPr>
        <w:t>крайний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Pr>
          <w:rFonts w:ascii="GHEA Grapalat" w:hAnsi="GHEA Grapalat"/>
          <w:sz w:val="16"/>
          <w:szCs w:val="16"/>
        </w:rPr>
        <w:t>оговором</w:t>
      </w:r>
    </w:p>
    <w:p w:rsidR="00E12B8D"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Pr>
          <w:rFonts w:ascii="GHEA Grapalat" w:eastAsiaTheme="minorHAnsi" w:hAnsi="GHEA Grapalat" w:cstheme="minorBidi"/>
        </w:rPr>
        <w:t>-------------------------------------------------------</w:t>
      </w:r>
      <w:r w:rsidRPr="00910F01">
        <w:rPr>
          <w:rFonts w:ascii="GHEA Grapalat" w:eastAsiaTheme="minorHAnsi" w:hAnsi="GHEA Grapalat" w:cstheme="minorBidi"/>
        </w:rPr>
        <w:t xml:space="preserve">, </w:t>
      </w:r>
    </w:p>
    <w:p w:rsidR="00E12B8D" w:rsidRDefault="00E12B8D" w:rsidP="00E12B8D">
      <w:pPr>
        <w:pStyle w:val="af4"/>
        <w:shd w:val="clear" w:color="auto" w:fill="FFFFFF"/>
        <w:contextualSpacing/>
        <w:jc w:val="center"/>
        <w:rPr>
          <w:rFonts w:ascii="GHEA Grapalat" w:eastAsiaTheme="minorHAnsi" w:hAnsi="GHEA Grapalat" w:cstheme="minorBidi"/>
        </w:rPr>
      </w:pPr>
      <w:r>
        <w:rPr>
          <w:rStyle w:val="af5"/>
        </w:rPr>
        <w:t xml:space="preserve">                                              адрес эл. почты секретаря</w:t>
      </w:r>
    </w:p>
    <w:p w:rsidR="00E12B8D" w:rsidRPr="00910F01" w:rsidRDefault="00E12B8D" w:rsidP="00E12B8D">
      <w:pPr>
        <w:pStyle w:val="af4"/>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указанный в приглашении к процедуре закупок, организованной с целью заключения договора упомянутого в пункте 1 настоящей гарантии.</w:t>
      </w:r>
    </w:p>
    <w:p w:rsidR="00E12B8D" w:rsidRPr="009B388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E12B8D" w:rsidRPr="00B138F3" w:rsidRDefault="00E12B8D" w:rsidP="00E12B8D">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sidRPr="00B138F3">
          <w:rPr>
            <w:rStyle w:val="a9"/>
            <w:rFonts w:ascii="GHEA Grapalat" w:hAnsi="GHEA Grapalat"/>
            <w:sz w:val="20"/>
            <w:szCs w:val="20"/>
            <w:lang w:val="hy-AM"/>
          </w:rPr>
          <w:t>www.procurement.am</w:t>
        </w:r>
      </w:hyperlink>
      <w:r w:rsidRPr="00B138F3">
        <w:rPr>
          <w:rFonts w:ascii="GHEA Grapalat" w:eastAsiaTheme="minorHAnsi" w:hAnsi="GHEA Grapalat" w:cstheme="minorBidi"/>
        </w:rPr>
        <w:t xml:space="preserve"> .</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12B8D" w:rsidRPr="00B138F3" w:rsidRDefault="00E12B8D" w:rsidP="00E12B8D">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E12B8D" w:rsidRPr="00B138F3"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E12B8D" w:rsidRPr="00C869C9"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Default="00E12B8D" w:rsidP="00E12B8D">
      <w:pPr>
        <w:pStyle w:val="af4"/>
        <w:shd w:val="clear" w:color="auto" w:fill="FFFFFF"/>
        <w:spacing w:before="0" w:beforeAutospacing="0" w:after="0" w:afterAutospacing="0"/>
        <w:ind w:firstLine="375"/>
        <w:jc w:val="both"/>
        <w:rPr>
          <w:rFonts w:ascii="GHEA Grapalat" w:eastAsiaTheme="minorHAnsi" w:hAnsi="GHEA Grapalat" w:cstheme="minorBidi"/>
          <w:color w:val="FF0000"/>
        </w:rPr>
      </w:pPr>
    </w:p>
    <w:p w:rsidR="00E12B8D" w:rsidRPr="00990783" w:rsidRDefault="00E12B8D" w:rsidP="00E12B8D">
      <w:pPr>
        <w:pStyle w:val="af4"/>
        <w:shd w:val="clear" w:color="auto" w:fill="FFFFFF"/>
        <w:spacing w:before="0" w:beforeAutospacing="0" w:after="0" w:afterAutospacing="0"/>
        <w:ind w:firstLine="375"/>
        <w:jc w:val="both"/>
        <w:rPr>
          <w:rFonts w:ascii="GHEA Grapalat" w:hAnsi="GHEA Grapalat"/>
          <w:color w:val="FF0000"/>
          <w:sz w:val="20"/>
          <w:szCs w:val="20"/>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p>
    <w:p w:rsidR="00E12B8D" w:rsidRPr="00B138F3" w:rsidRDefault="00E12B8D" w:rsidP="00E12B8D">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E12B8D" w:rsidRPr="00B138F3" w:rsidRDefault="00E12B8D" w:rsidP="00E12B8D">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E12B8D" w:rsidRPr="00B138F3" w:rsidRDefault="00E12B8D" w:rsidP="00E12B8D">
      <w:pPr>
        <w:widowControl w:val="0"/>
        <w:spacing w:after="160"/>
        <w:ind w:left="567" w:right="565"/>
        <w:jc w:val="center"/>
        <w:rPr>
          <w:rFonts w:ascii="GHEA Grapalat" w:hAnsi="GHEA Grapalat"/>
          <w:b/>
        </w:rPr>
      </w:pPr>
    </w:p>
    <w:p w:rsidR="00E12B8D" w:rsidRPr="00B138F3" w:rsidRDefault="00E12B8D" w:rsidP="00E12B8D">
      <w:pPr>
        <w:widowControl w:val="0"/>
        <w:spacing w:after="160"/>
        <w:ind w:left="567" w:right="565"/>
        <w:jc w:val="center"/>
        <w:rPr>
          <w:rFonts w:ascii="GHEA Grapalat" w:hAnsi="GHEA Grapalat"/>
          <w:b/>
        </w:rPr>
      </w:pPr>
    </w:p>
    <w:p w:rsidR="00E12B8D" w:rsidRDefault="00E12B8D" w:rsidP="00E12B8D">
      <w:pPr>
        <w:rPr>
          <w:rFonts w:ascii="GHEA Grapalat" w:hAnsi="GHEA Grapalat"/>
          <w:b/>
        </w:rPr>
      </w:pPr>
      <w:r>
        <w:rPr>
          <w:rFonts w:ascii="GHEA Grapalat" w:hAnsi="GHEA Grapalat"/>
          <w:b/>
        </w:rPr>
        <w:br w:type="page"/>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E12B8D" w:rsidRPr="00B138F3" w:rsidRDefault="00E12B8D" w:rsidP="00E12B8D">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Pr="00B138F3">
        <w:rPr>
          <w:rFonts w:ascii="GHEA Grapalat" w:hAnsi="GHEA Grapalat" w:cs="Sylfaen"/>
          <w:b/>
          <w:sz w:val="24"/>
          <w:szCs w:val="24"/>
        </w:rPr>
        <w:br/>
      </w:r>
      <w:r w:rsidRPr="00B138F3">
        <w:rPr>
          <w:rFonts w:ascii="GHEA Grapalat" w:hAnsi="GHEA Grapalat"/>
          <w:b/>
          <w:sz w:val="24"/>
          <w:szCs w:val="24"/>
        </w:rPr>
        <w:t>под кодом "</w:t>
      </w:r>
      <w:r w:rsidR="002C3F4E" w:rsidRPr="002C3F4E">
        <w:rPr>
          <w:rFonts w:ascii="Sylfaen" w:hAnsi="Sylfaen"/>
          <w:sz w:val="24"/>
          <w:szCs w:val="24"/>
        </w:rPr>
        <w:t xml:space="preserve"> </w:t>
      </w:r>
      <w:r w:rsidR="004F2D4B">
        <w:rPr>
          <w:rFonts w:ascii="Sylfaen" w:hAnsi="Sylfaen"/>
          <w:sz w:val="24"/>
          <w:szCs w:val="24"/>
        </w:rPr>
        <w:t xml:space="preserve">АM-GHAPDzB-25/02  </w:t>
      </w:r>
      <w:r w:rsidR="002C3F4E">
        <w:rPr>
          <w:rFonts w:ascii="Sylfaen" w:hAnsi="Sylfaen"/>
          <w:i/>
          <w:sz w:val="24"/>
          <w:szCs w:val="24"/>
        </w:rPr>
        <w:t xml:space="preserve"> </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3"/>
        <w:t>*</w:t>
      </w:r>
    </w:p>
    <w:p w:rsidR="00E12B8D" w:rsidRPr="00B138F3" w:rsidRDefault="00E12B8D" w:rsidP="00E12B8D">
      <w:pPr>
        <w:widowControl w:val="0"/>
        <w:spacing w:after="160"/>
        <w:ind w:left="-142" w:firstLine="142"/>
        <w:jc w:val="center"/>
        <w:rPr>
          <w:rFonts w:ascii="GHEA Grapalat" w:hAnsi="GHEA Grapalat"/>
          <w:i/>
        </w:rPr>
      </w:pPr>
    </w:p>
    <w:p w:rsidR="00E12B8D" w:rsidRPr="00B138F3" w:rsidRDefault="00E12B8D" w:rsidP="00E12B8D">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E12B8D" w:rsidRPr="00B138F3" w:rsidRDefault="00E12B8D" w:rsidP="00E12B8D">
      <w:pPr>
        <w:widowControl w:val="0"/>
        <w:spacing w:after="160"/>
        <w:ind w:left="-142" w:firstLine="142"/>
        <w:jc w:val="center"/>
        <w:rPr>
          <w:rFonts w:ascii="GHEA Grapalat" w:hAnsi="GHEA Grapalat" w:cs="Times Armenian"/>
          <w:b/>
        </w:rPr>
      </w:pPr>
      <w:r w:rsidRPr="00B138F3">
        <w:rPr>
          <w:rFonts w:ascii="GHEA Grapalat" w:hAnsi="GHEA Grapalat"/>
          <w:b/>
        </w:rPr>
        <w:t>ПОСТАВКИ ТОВАРА ДЛЯ НУЖД ГОСУДАРСТВА</w:t>
      </w:r>
    </w:p>
    <w:p w:rsidR="00E12B8D" w:rsidRPr="00B138F3" w:rsidRDefault="00E12B8D" w:rsidP="00E12B8D">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E12B8D" w:rsidRPr="00B138F3" w:rsidRDefault="00E12B8D" w:rsidP="00E12B8D">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E12B8D" w:rsidRPr="00B138F3" w:rsidTr="008B1F5B">
        <w:tc>
          <w:tcPr>
            <w:tcW w:w="4643" w:type="dxa"/>
          </w:tcPr>
          <w:p w:rsidR="00E12B8D" w:rsidRPr="00B138F3" w:rsidRDefault="00E12B8D" w:rsidP="008B1F5B">
            <w:pPr>
              <w:widowControl w:val="0"/>
              <w:spacing w:after="160"/>
              <w:rPr>
                <w:rFonts w:ascii="GHEA Grapalat" w:hAnsi="GHEA Grapalat" w:cs="Sylfaen"/>
                <w:lang w:val="en-US"/>
              </w:rPr>
            </w:pPr>
            <w:r w:rsidRPr="00B138F3">
              <w:rPr>
                <w:rFonts w:ascii="GHEA Grapalat" w:hAnsi="GHEA Grapalat"/>
                <w:lang w:val="en-US"/>
              </w:rPr>
              <w:tab/>
            </w:r>
            <w:r w:rsidRPr="00B138F3">
              <w:rPr>
                <w:rFonts w:ascii="GHEA Grapalat" w:hAnsi="GHEA Grapalat"/>
              </w:rPr>
              <w:t>г</w:t>
            </w:r>
          </w:p>
        </w:tc>
        <w:tc>
          <w:tcPr>
            <w:tcW w:w="4643" w:type="dxa"/>
          </w:tcPr>
          <w:p w:rsidR="00E12B8D" w:rsidRPr="00B138F3" w:rsidRDefault="00E12B8D" w:rsidP="008B1F5B">
            <w:pPr>
              <w:widowControl w:val="0"/>
              <w:spacing w:after="160"/>
              <w:jc w:val="right"/>
              <w:rPr>
                <w:rFonts w:ascii="GHEA Grapalat" w:hAnsi="GHEA Grapalat" w:cs="Sylfaen"/>
                <w:lang w:val="en-US"/>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p>
        </w:tc>
      </w:tr>
    </w:tbl>
    <w:p w:rsidR="00E12B8D" w:rsidRPr="00B138F3" w:rsidRDefault="00E12B8D" w:rsidP="00E12B8D">
      <w:pPr>
        <w:widowControl w:val="0"/>
        <w:tabs>
          <w:tab w:val="left" w:pos="720"/>
          <w:tab w:val="left" w:pos="1440"/>
          <w:tab w:val="left" w:pos="8865"/>
        </w:tabs>
        <w:spacing w:after="160"/>
        <w:jc w:val="center"/>
        <w:rPr>
          <w:rFonts w:ascii="GHEA Grapalat" w:hAnsi="GHEA Grapalat" w:cs="Sylfaen"/>
        </w:rPr>
      </w:pPr>
    </w:p>
    <w:p w:rsidR="00E12B8D" w:rsidRPr="00B138F3" w:rsidRDefault="00E12B8D" w:rsidP="00E12B8D">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E12B8D" w:rsidRPr="00B138F3" w:rsidRDefault="00E12B8D" w:rsidP="00E12B8D">
      <w:pPr>
        <w:widowControl w:val="0"/>
        <w:spacing w:after="160"/>
        <w:ind w:firstLine="709"/>
        <w:jc w:val="both"/>
        <w:rPr>
          <w:rFonts w:ascii="GHEA Grapalat" w:hAnsi="GHEA Grapalat"/>
          <w:b/>
        </w:rPr>
      </w:pPr>
    </w:p>
    <w:p w:rsidR="00E12B8D" w:rsidRPr="00B138F3" w:rsidRDefault="00E12B8D" w:rsidP="00E12B8D">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E12B8D" w:rsidRPr="00B138F3" w:rsidRDefault="00E12B8D" w:rsidP="00E12B8D">
      <w:pPr>
        <w:widowControl w:val="0"/>
        <w:spacing w:after="160"/>
        <w:ind w:firstLine="709"/>
        <w:jc w:val="both"/>
        <w:rPr>
          <w:rFonts w:ascii="GHEA Grapalat" w:hAnsi="GHEA Grapalat" w:cs="Times Armenian"/>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lastRenderedPageBreak/>
        <w:t>2.ПРАВА И ОБЯЗАННОСТИ СТОРОН</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 xml:space="preserve">В случае нарушения Продавцом сроков поставки, по своему усмотрению устанавливать новый срок поставки </w:t>
      </w:r>
      <w:r w:rsidRPr="00B138F3">
        <w:rPr>
          <w:rFonts w:ascii="GHEA Grapalat" w:hAnsi="GHEA Grapalat"/>
        </w:rPr>
        <w:lastRenderedPageBreak/>
        <w:t>товара и требовать у Продавца уплаты пени, предусмотренной пунктом 6.2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сроки поставки товара нарушены более чем на ________________ дней;</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E12B8D" w:rsidRPr="00B138F3" w:rsidRDefault="00E12B8D" w:rsidP="00E12B8D">
      <w:pPr>
        <w:widowControl w:val="0"/>
        <w:tabs>
          <w:tab w:val="left" w:pos="1276"/>
        </w:tabs>
        <w:spacing w:after="160"/>
        <w:ind w:firstLine="567"/>
        <w:jc w:val="both"/>
        <w:rPr>
          <w:rFonts w:ascii="GHEA Grapalat" w:hAnsi="GHEA Grapalat"/>
          <w:b/>
        </w:rPr>
      </w:pPr>
      <w:r w:rsidRPr="00B138F3">
        <w:rPr>
          <w:rFonts w:ascii="GHEA Grapalat" w:hAnsi="GHEA Grapalat"/>
          <w:b/>
        </w:rPr>
        <w:lastRenderedPageBreak/>
        <w:t>2.3.</w:t>
      </w:r>
      <w:r w:rsidRPr="00B138F3">
        <w:rPr>
          <w:rFonts w:ascii="GHEA Grapalat" w:hAnsi="GHEA Grapalat"/>
          <w:b/>
        </w:rPr>
        <w:tab/>
        <w:t>Продавец имеет право: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E12B8D" w:rsidRPr="00B138F3" w:rsidRDefault="00E12B8D" w:rsidP="00E12B8D">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E12B8D" w:rsidRPr="00B138F3" w:rsidRDefault="00E12B8D" w:rsidP="00E12B8D">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E12B8D" w:rsidRPr="00B138F3" w:rsidRDefault="00E12B8D" w:rsidP="00E12B8D">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af6"/>
          <w:rFonts w:ascii="GHEA Grapalat" w:hAnsi="GHEA Grapalat"/>
        </w:rPr>
        <w:footnoteReference w:customMarkFollows="1" w:id="24"/>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3.2.</w:t>
      </w:r>
      <w:r w:rsidRPr="00B138F3">
        <w:rPr>
          <w:rFonts w:ascii="GHEA Grapalat" w:hAnsi="GHEA Grapalat"/>
        </w:rPr>
        <w:tab/>
        <w:t xml:space="preserve">Покупатель перечисляет сумму в размере до _______________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Pr="00750E05">
        <w:rPr>
          <w:rFonts w:ascii="GHEA Grapalat" w:hAnsi="GHEA Grapalat"/>
        </w:rPr>
        <w:t>Продавцу не</w:t>
      </w:r>
      <w:r w:rsidRPr="00B138F3">
        <w:rPr>
          <w:rFonts w:ascii="GHEA Grapalat" w:hAnsi="GHEA Grapalat"/>
        </w:rPr>
        <w:t xml:space="preserve"> производятся.</w:t>
      </w:r>
      <w:r w:rsidRPr="00B138F3">
        <w:rPr>
          <w:rStyle w:val="af6"/>
          <w:rFonts w:ascii="GHEA Grapalat" w:hAnsi="GHEA Grapalat"/>
        </w:rPr>
        <w:footnoteReference w:customMarkFollows="1" w:id="25"/>
        <w:t>18</w:t>
      </w:r>
      <w:r w:rsidRPr="00B138F3">
        <w:rPr>
          <w:rFonts w:ascii="GHEA Grapalat" w:hAnsi="GHEA Grapalat"/>
        </w:rPr>
        <w:t>.</w:t>
      </w:r>
    </w:p>
    <w:p w:rsidR="00E12B8D" w:rsidRDefault="00E12B8D" w:rsidP="00E12B8D">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3.3.</w:t>
      </w:r>
      <w:r w:rsidRPr="00B138F3">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Pr="001515B8">
        <w:rPr>
          <w:rFonts w:ascii="GHEA Grapalat" w:hAnsi="GHEA Grapalat"/>
        </w:rPr>
        <w:t>в течение месяцев</w:t>
      </w:r>
      <w:r w:rsidRPr="00CF61D6">
        <w:rPr>
          <w:rFonts w:ascii="GHEA Grapalat" w:hAnsi="GHEA Grapalat"/>
        </w:rPr>
        <w:t>, предусмотренных</w:t>
      </w:r>
      <w:r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Pr="00B138F3">
        <w:rPr>
          <w:rFonts w:ascii="Courier New" w:hAnsi="Courier New" w:cs="Courier New"/>
          <w:lang w:val="en-US"/>
        </w:rPr>
        <w:t> </w:t>
      </w:r>
      <w:r w:rsidRPr="00B138F3">
        <w:rPr>
          <w:rFonts w:ascii="GHEA Grapalat" w:hAnsi="GHEA Grapalat"/>
        </w:rPr>
        <w:t xml:space="preserve">не позднее чем до </w:t>
      </w:r>
      <w:r>
        <w:rPr>
          <w:rFonts w:ascii="GHEA Grapalat" w:hAnsi="GHEA Grapalat"/>
        </w:rPr>
        <w:t xml:space="preserve"> ---</w:t>
      </w:r>
      <w:r w:rsidRPr="00B138F3">
        <w:rPr>
          <w:rFonts w:ascii="GHEA Grapalat" w:hAnsi="GHEA Grapalat"/>
        </w:rPr>
        <w:t>ого</w:t>
      </w:r>
      <w:r>
        <w:rPr>
          <w:rFonts w:ascii="GHEA Grapalat" w:hAnsi="GHEA Grapalat"/>
          <w:lang w:val="hy-AM"/>
        </w:rPr>
        <w:t xml:space="preserve"> </w:t>
      </w:r>
      <w:r w:rsidRPr="00B138F3">
        <w:rPr>
          <w:rFonts w:ascii="GHEA Grapalat" w:hAnsi="GHEA Grapalat"/>
        </w:rPr>
        <w:t xml:space="preserve">декабря данного года. </w:t>
      </w:r>
    </w:p>
    <w:p w:rsidR="00E12B8D" w:rsidRPr="001762F4" w:rsidRDefault="00E12B8D" w:rsidP="00E12B8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E12B8D" w:rsidRPr="00B138F3" w:rsidRDefault="00E12B8D" w:rsidP="00E12B8D">
      <w:pPr>
        <w:widowControl w:val="0"/>
        <w:spacing w:after="160"/>
        <w:ind w:firstLine="720"/>
        <w:jc w:val="both"/>
        <w:rPr>
          <w:rFonts w:ascii="GHEA Grapalat" w:hAnsi="GHEA Grapalat" w:cs="Sylfaen"/>
          <w:i/>
          <w:u w:val="single"/>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af6"/>
          <w:rFonts w:ascii="GHEA Grapalat" w:hAnsi="GHEA Grapalat"/>
        </w:rPr>
        <w:footnoteReference w:customMarkFollows="1" w:id="26"/>
        <w:t>19</w:t>
      </w:r>
      <w:r w:rsidRPr="00B138F3">
        <w:rPr>
          <w:rFonts w:ascii="GHEA Grapalat" w:hAnsi="GHEA Grapalat"/>
        </w:rPr>
        <w:t>.</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5. ПЕРЕДАЧА И ПРИЕМ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 xml:space="preserve">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w:t>
      </w:r>
      <w:r w:rsidRPr="00B138F3">
        <w:rPr>
          <w:rFonts w:ascii="GHEA Grapalat" w:hAnsi="GHEA Grapalat"/>
        </w:rPr>
        <w:lastRenderedPageBreak/>
        <w:t>Продавцом, с указанием даты составления документа.</w:t>
      </w:r>
    </w:p>
    <w:p w:rsidR="00E12B8D" w:rsidRDefault="00E12B8D" w:rsidP="00E12B8D">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E12B8D"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E12B8D" w:rsidRDefault="00E12B8D" w:rsidP="00E12B8D">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E12B8D" w:rsidRDefault="00E12B8D" w:rsidP="00E12B8D">
      <w:pPr>
        <w:widowControl w:val="0"/>
        <w:tabs>
          <w:tab w:val="left" w:pos="1134"/>
        </w:tabs>
        <w:spacing w:after="160"/>
        <w:ind w:firstLine="567"/>
        <w:jc w:val="both"/>
        <w:rPr>
          <w:rFonts w:ascii="GHEA Grapalat" w:hAnsi="GHEA Grapalat"/>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6. ОТВЕТСТВЕННОСТЬ СТОРОН</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 xml:space="preserve">договора технической </w:t>
      </w:r>
      <w:r w:rsidRPr="00B138F3">
        <w:rPr>
          <w:rFonts w:ascii="GHEA Grapalat" w:hAnsi="GHEA Grapalat"/>
        </w:rPr>
        <w:lastRenderedPageBreak/>
        <w:t>характеристике, с Продавца взимается штраф в размере 0,5 (ноль целых пять десятых) процента от цены договора</w:t>
      </w:r>
      <w:r w:rsidRPr="00B138F3">
        <w:rPr>
          <w:rStyle w:val="af6"/>
          <w:rFonts w:ascii="GHEA Grapalat" w:hAnsi="GHEA Grapalat"/>
        </w:rPr>
        <w:footnoteReference w:customMarkFollows="1" w:id="27"/>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E12B8D" w:rsidRPr="00B138F3" w:rsidRDefault="00E12B8D" w:rsidP="00E12B8D">
      <w:pP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12B8D" w:rsidRPr="00B138F3" w:rsidRDefault="00E12B8D" w:rsidP="00E12B8D">
      <w:pPr>
        <w:widowControl w:val="0"/>
        <w:spacing w:after="160"/>
        <w:jc w:val="center"/>
        <w:rPr>
          <w:rFonts w:ascii="GHEA Grapalat" w:hAnsi="GHEA Grapalat"/>
          <w:lang w:val="hy-AM"/>
        </w:rPr>
      </w:pP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8. ИНЫЕ УСЛОВИЯ</w:t>
      </w:r>
    </w:p>
    <w:p w:rsidR="00E12B8D" w:rsidRPr="00B138F3" w:rsidRDefault="00E12B8D" w:rsidP="00E12B8D">
      <w:pPr>
        <w:widowControl w:val="0"/>
        <w:tabs>
          <w:tab w:val="left" w:pos="1134"/>
        </w:tabs>
        <w:spacing w:after="160"/>
        <w:ind w:firstLine="567"/>
        <w:jc w:val="both"/>
        <w:rPr>
          <w:rFonts w:ascii="GHEA Grapalat" w:hAnsi="GHEA Grapalat" w:cs="Times Armenian"/>
        </w:rPr>
      </w:pPr>
      <w:r w:rsidRPr="00B138F3">
        <w:rPr>
          <w:rFonts w:ascii="GHEA Grapalat" w:hAnsi="GHEA Grapalat"/>
        </w:rPr>
        <w:t>8.1.</w:t>
      </w:r>
      <w:r w:rsidRPr="00B138F3">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B138F3">
        <w:rPr>
          <w:rStyle w:val="af6"/>
          <w:rFonts w:ascii="GHEA Grapalat" w:hAnsi="GHEA Grapalat"/>
        </w:rPr>
        <w:footnoteReference w:customMarkFollows="1" w:id="28"/>
        <w:t>21</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w:t>
      </w:r>
      <w:r w:rsidRPr="00B138F3">
        <w:rPr>
          <w:rFonts w:ascii="GHEA Grapalat" w:hAnsi="GHEA Grapalat"/>
        </w:rPr>
        <w:lastRenderedPageBreak/>
        <w:t xml:space="preserve">посредством заключения соглашения, которое будет являться неотъемлемой частью договора. </w:t>
      </w:r>
    </w:p>
    <w:p w:rsidR="00E12B8D" w:rsidRPr="00B138F3" w:rsidRDefault="00E12B8D" w:rsidP="00E12B8D">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af6"/>
          <w:rFonts w:ascii="GHEA Grapalat" w:hAnsi="GHEA Grapalat"/>
        </w:rPr>
        <w:footnoteReference w:customMarkFollows="1" w:id="29"/>
        <w:t>22</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af6"/>
          <w:rFonts w:ascii="GHEA Grapalat" w:hAnsi="GHEA Grapalat"/>
        </w:rPr>
        <w:footnoteReference w:customMarkFollows="1" w:id="30"/>
        <w:t>23</w:t>
      </w:r>
      <w:r w:rsidRPr="00B138F3">
        <w:rPr>
          <w:rFonts w:ascii="GHEA Grapalat" w:hAnsi="GHEA Grapalat"/>
        </w:rPr>
        <w:t>.</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6F01FB">
        <w:rPr>
          <w:rFonts w:ascii="GHEA Grapalat" w:hAnsi="GHEA Grapalat"/>
        </w:rPr>
        <w:t>7-</w:t>
      </w:r>
      <w:r>
        <w:rPr>
          <w:rFonts w:ascii="GHEA Grapalat" w:hAnsi="GHEA Grapalat"/>
        </w:rPr>
        <w:t>и</w:t>
      </w:r>
      <w:r w:rsidRPr="00B138F3">
        <w:rPr>
          <w:rFonts w:ascii="GHEA Grapalat" w:hAnsi="GHEA Grapalat"/>
        </w:rPr>
        <w:t xml:space="preserve">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E12B8D" w:rsidRPr="00B138F3" w:rsidRDefault="00E12B8D" w:rsidP="00E12B8D">
      <w:pPr>
        <w:widowControl w:val="0"/>
        <w:tabs>
          <w:tab w:val="left" w:pos="1134"/>
        </w:tabs>
        <w:spacing w:after="160"/>
        <w:ind w:firstLine="567"/>
        <w:jc w:val="both"/>
        <w:rPr>
          <w:rFonts w:ascii="GHEA Grapalat" w:hAnsi="GHEA Grapalat"/>
        </w:rPr>
      </w:pPr>
      <w:r w:rsidRPr="00B138F3">
        <w:rPr>
          <w:rFonts w:ascii="GHEA Grapalat" w:hAnsi="GHEA Grapalat"/>
        </w:rPr>
        <w:lastRenderedPageBreak/>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E12B8D" w:rsidRPr="00B138F3" w:rsidRDefault="00E12B8D" w:rsidP="00E12B8D">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E12B8D" w:rsidRPr="00B138F3"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E12B8D" w:rsidRPr="00974EA8" w:rsidRDefault="00E12B8D" w:rsidP="00E12B8D">
      <w:pPr>
        <w:widowControl w:val="0"/>
        <w:tabs>
          <w:tab w:val="left" w:pos="1276"/>
        </w:tabs>
        <w:spacing w:after="160"/>
        <w:ind w:firstLine="567"/>
        <w:jc w:val="both"/>
        <w:rPr>
          <w:rFonts w:ascii="GHEA Grapalat" w:hAnsi="GHEA Grapalat"/>
        </w:rPr>
      </w:pPr>
      <w:r w:rsidRPr="00B138F3">
        <w:rPr>
          <w:rFonts w:ascii="GHEA Grapalat" w:hAnsi="GHEA Grapalat"/>
        </w:rPr>
        <w:lastRenderedPageBreak/>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абзаца "б" подпункта 17 пункта 32 Приложения № 1</w:t>
      </w:r>
      <w:r w:rsidRPr="00974EA8">
        <w:rPr>
          <w:rFonts w:ascii="GHEA Grapalat" w:hAnsi="GHEA Grapalat"/>
          <w:lang w:val="hy-AM"/>
        </w:rPr>
        <w:t xml:space="preserve"> </w:t>
      </w:r>
      <w:r w:rsidRPr="00974EA8">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974EA8">
        <w:rPr>
          <w:rStyle w:val="af6"/>
          <w:rFonts w:ascii="GHEA Grapalat" w:hAnsi="GHEA Grapalat"/>
        </w:rPr>
        <w:footnoteReference w:customMarkFollows="1" w:id="31"/>
        <w:t>24</w:t>
      </w:r>
    </w:p>
    <w:p w:rsidR="00E12B8D" w:rsidRPr="00B138F3" w:rsidRDefault="00E12B8D" w:rsidP="00E12B8D">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E12B8D" w:rsidRPr="00B138F3" w:rsidTr="008B1F5B">
        <w:tc>
          <w:tcPr>
            <w:tcW w:w="4536"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ПОКУПАТЕЛЬ</w:t>
            </w:r>
          </w:p>
          <w:p w:rsidR="000C70EB" w:rsidRPr="00F3446E" w:rsidRDefault="000C70EB" w:rsidP="000C70EB">
            <w:r w:rsidRPr="00383F64">
              <w:t xml:space="preserve">      </w:t>
            </w:r>
            <w:r>
              <w:t xml:space="preserve">       </w:t>
            </w:r>
            <w:r w:rsidRPr="00BB5353">
              <w:t xml:space="preserve">Айгаван </w:t>
            </w:r>
            <w:r w:rsidRPr="00F3446E">
              <w:t>"</w:t>
            </w:r>
            <w:r w:rsidRPr="00BB5353">
              <w:t>Жпит</w:t>
            </w:r>
            <w:r>
              <w:t xml:space="preserve"> детский сад"</w:t>
            </w:r>
          </w:p>
          <w:p w:rsidR="000C70EB" w:rsidRPr="00BB5353" w:rsidRDefault="000C70EB" w:rsidP="000C70EB">
            <w:pPr>
              <w:jc w:val="center"/>
            </w:pPr>
            <w:r w:rsidRPr="00BB5353">
              <w:t>Айгаван</w:t>
            </w:r>
            <w:r>
              <w:t xml:space="preserve"> Г. </w:t>
            </w:r>
            <w:r w:rsidRPr="00BB5353">
              <w:t xml:space="preserve"> </w:t>
            </w:r>
            <w:r>
              <w:t>Г</w:t>
            </w:r>
            <w:r w:rsidRPr="00BB5353">
              <w:t>укасян</w:t>
            </w:r>
            <w:r>
              <w:t xml:space="preserve"> </w:t>
            </w:r>
            <w:r w:rsidRPr="00BB5353">
              <w:t>3</w:t>
            </w:r>
          </w:p>
          <w:p w:rsidR="000C70EB" w:rsidRPr="00F3446E" w:rsidRDefault="000C70EB" w:rsidP="000C70EB">
            <w:pPr>
              <w:jc w:val="center"/>
            </w:pPr>
            <w:r w:rsidRPr="00F3446E">
              <w:t>Акба банк:</w:t>
            </w:r>
          </w:p>
          <w:p w:rsidR="000C70EB" w:rsidRPr="00F3446E" w:rsidRDefault="000C70EB" w:rsidP="000C70EB">
            <w:pPr>
              <w:jc w:val="center"/>
            </w:pPr>
            <w:r w:rsidRPr="00F3446E">
              <w:t xml:space="preserve">ПК </w:t>
            </w:r>
            <w:r w:rsidRPr="00BB5353">
              <w:t>220391610155000</w:t>
            </w:r>
          </w:p>
          <w:p w:rsidR="000C70EB" w:rsidRPr="00BB5353" w:rsidRDefault="000C70EB" w:rsidP="000C70EB">
            <w:pPr>
              <w:widowControl w:val="0"/>
              <w:spacing w:after="160"/>
              <w:jc w:val="center"/>
            </w:pPr>
            <w:r w:rsidRPr="00F3446E">
              <w:t>AVC 041</w:t>
            </w:r>
            <w:r w:rsidRPr="00BB5353">
              <w:t>03274</w:t>
            </w:r>
          </w:p>
          <w:p w:rsidR="000C70EB" w:rsidRPr="00160D59" w:rsidRDefault="000C70EB" w:rsidP="000C70EB">
            <w:pPr>
              <w:widowControl w:val="0"/>
              <w:spacing w:after="160"/>
              <w:jc w:val="center"/>
              <w:rPr>
                <w:rFonts w:ascii="GHEA Grapalat" w:hAnsi="GHEA Grapalat"/>
              </w:rPr>
            </w:pPr>
            <w:r w:rsidRPr="00BB5353">
              <w:t>А. Тунян</w:t>
            </w:r>
            <w:r>
              <w:rPr>
                <w:rFonts w:ascii="GHEA Grapalat" w:hAnsi="GHEA Grapalat"/>
              </w:rPr>
              <w:br/>
            </w:r>
            <w:r w:rsidRPr="00160D59">
              <w:rPr>
                <w:rFonts w:ascii="GHEA Grapalat" w:hAnsi="GHEA Grapalat"/>
              </w:rPr>
              <w:lastRenderedPageBreak/>
              <w:t>____________</w:t>
            </w:r>
          </w:p>
          <w:p w:rsidR="000C70EB" w:rsidRPr="00B138F3" w:rsidRDefault="000C70EB" w:rsidP="000C70E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0C70EB" w:rsidP="000C70E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Default="00E12B8D" w:rsidP="00E12B8D">
      <w:pPr>
        <w:widowControl w:val="0"/>
        <w:spacing w:after="160"/>
        <w:ind w:firstLine="567"/>
        <w:jc w:val="both"/>
        <w:rPr>
          <w:rFonts w:ascii="GHEA Grapalat" w:hAnsi="GHEA Grapalat"/>
          <w:i/>
          <w:lang w:val="hy-AM"/>
        </w:rPr>
      </w:pPr>
    </w:p>
    <w:p w:rsidR="00E12B8D" w:rsidRPr="00B138F3" w:rsidRDefault="00E12B8D" w:rsidP="00E12B8D">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 xml:space="preserve">противоречащие законодательству Республики Армения </w:t>
      </w:r>
    </w:p>
    <w:p w:rsidR="00E12B8D" w:rsidRPr="00B138F3" w:rsidRDefault="00E12B8D" w:rsidP="002C3F4E">
      <w:pPr>
        <w:widowControl w:val="0"/>
        <w:spacing w:after="160"/>
        <w:ind w:left="11328" w:firstLine="708"/>
        <w:jc w:val="center"/>
        <w:rPr>
          <w:rFonts w:ascii="GHEA Grapalat" w:hAnsi="GHEA Grapalat"/>
          <w:i/>
        </w:rPr>
      </w:pPr>
      <w:r w:rsidRPr="00B138F3">
        <w:rPr>
          <w:rFonts w:ascii="GHEA Grapalat" w:hAnsi="GHEA Grapalat"/>
          <w:i/>
        </w:rPr>
        <w:t>Приложение № 1</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Default="00E12B8D" w:rsidP="00E12B8D">
      <w:pPr>
        <w:widowControl w:val="0"/>
        <w:spacing w:after="160"/>
        <w:jc w:val="center"/>
        <w:rPr>
          <w:rFonts w:ascii="GHEA Grapalat" w:hAnsi="GHEA Grapalat"/>
        </w:rPr>
      </w:pP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Приложение № 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 " 20 лет запечатанный</w:t>
      </w:r>
    </w:p>
    <w:p w:rsidR="007941A0" w:rsidRPr="00A71D81" w:rsidRDefault="007941A0" w:rsidP="007941A0">
      <w:pPr>
        <w:ind w:left="-142" w:firstLine="142"/>
        <w:jc w:val="right"/>
        <w:rPr>
          <w:rFonts w:ascii="GHEA Grapalat" w:hAnsi="GHEA Grapalat"/>
          <w:b/>
          <w:u w:val="single"/>
          <w:lang w:val="hy-AM"/>
        </w:rPr>
      </w:pPr>
      <w:r w:rsidRPr="00A71D81">
        <w:rPr>
          <w:rFonts w:ascii="GHEA Grapalat" w:hAnsi="GHEA Grapalat"/>
          <w:i/>
          <w:sz w:val="18"/>
          <w:lang w:val="hy-AM"/>
        </w:rPr>
        <w:t xml:space="preserve"> </w:t>
      </w:r>
      <w:r w:rsidR="00CC23DA">
        <w:rPr>
          <w:rFonts w:ascii="GHEA Grapalat" w:hAnsi="GHEA Grapalat" w:cs="Sylfaen"/>
          <w:b/>
          <w:lang w:val="hy-AM"/>
        </w:rPr>
        <w:t>T</w:t>
      </w:r>
      <w:r>
        <w:rPr>
          <w:rFonts w:ascii="GHEA Grapalat" w:hAnsi="GHEA Grapalat" w:cs="Sylfaen"/>
          <w:b/>
          <w:lang w:val="hy-AM"/>
        </w:rPr>
        <w:t>M-GHAPSDB-24/01</w:t>
      </w:r>
    </w:p>
    <w:p w:rsidR="007941A0" w:rsidRPr="00A71D81" w:rsidRDefault="007941A0" w:rsidP="007941A0">
      <w:pPr>
        <w:jc w:val="right"/>
        <w:rPr>
          <w:rFonts w:ascii="GHEA Grapalat" w:hAnsi="GHEA Grapalat"/>
          <w:i/>
          <w:sz w:val="18"/>
          <w:lang w:val="hy-AM"/>
        </w:rPr>
      </w:pPr>
      <w:r w:rsidRPr="00A71D81">
        <w:rPr>
          <w:rFonts w:ascii="GHEA Grapalat" w:hAnsi="GHEA Grapalat"/>
          <w:i/>
          <w:sz w:val="18"/>
          <w:lang w:val="hy-AM"/>
        </w:rPr>
        <w:t>код контракта</w:t>
      </w:r>
    </w:p>
    <w:p w:rsidR="007941A0" w:rsidRPr="00A71D81" w:rsidRDefault="007941A0" w:rsidP="007941A0">
      <w:pPr>
        <w:jc w:val="center"/>
        <w:rPr>
          <w:rFonts w:ascii="GHEA Grapalat" w:hAnsi="GHEA Grapalat"/>
          <w:sz w:val="18"/>
          <w:lang w:val="hy-AM"/>
        </w:rPr>
      </w:pPr>
    </w:p>
    <w:p w:rsidR="007941A0" w:rsidRPr="00A71D81" w:rsidRDefault="007941A0" w:rsidP="007941A0">
      <w:pPr>
        <w:jc w:val="center"/>
        <w:rPr>
          <w:rFonts w:ascii="GHEA Grapalat" w:hAnsi="GHEA Grapalat"/>
          <w:sz w:val="20"/>
          <w:lang w:val="hy-AM"/>
        </w:rPr>
      </w:pPr>
    </w:p>
    <w:p w:rsidR="007941A0" w:rsidRDefault="007941A0" w:rsidP="00847E65">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ЗАКУПОК*</w:t>
      </w:r>
    </w:p>
    <w:p w:rsidR="00847E65" w:rsidRDefault="00847E65" w:rsidP="00847E65">
      <w:pPr>
        <w:jc w:val="center"/>
        <w:rPr>
          <w:rFonts w:ascii="GHEA Grapalat" w:hAnsi="GHEA Grapalat"/>
          <w:sz w:val="20"/>
          <w:lang w:val="hy-AM"/>
        </w:rPr>
      </w:pPr>
    </w:p>
    <w:p w:rsidR="00847E65" w:rsidRPr="00CE756C" w:rsidRDefault="00847E65" w:rsidP="00847E65">
      <w:pPr>
        <w:jc w:val="center"/>
        <w:rPr>
          <w:sz w:val="22"/>
          <w:szCs w:val="22"/>
          <w:lang w:val="hy-AM"/>
        </w:rPr>
      </w:pPr>
      <w:r w:rsidRPr="00CE756C">
        <w:rPr>
          <w:sz w:val="22"/>
          <w:szCs w:val="22"/>
          <w:lang w:val="hy-AM"/>
        </w:rPr>
        <w:t>ТЕХНИЧЕСКИЕ ХАРАКТЕРИСТИКИ - ГРАФИК ЗАКУПОК*</w:t>
      </w:r>
    </w:p>
    <w:p w:rsidR="00847E65" w:rsidRPr="007816EA" w:rsidRDefault="00847E65" w:rsidP="00847E65">
      <w:pPr>
        <w:rPr>
          <w:rFonts w:ascii="Arial AM" w:hAnsi="Arial AM"/>
          <w:sz w:val="18"/>
          <w:lang w:val="hy-AM"/>
        </w:rPr>
      </w:pPr>
    </w:p>
    <w:p w:rsidR="00847E65" w:rsidRPr="007816EA" w:rsidRDefault="00847E65" w:rsidP="00847E65">
      <w:pPr>
        <w:rPr>
          <w:rFonts w:ascii="Arial AM" w:hAnsi="Arial AM"/>
          <w:sz w:val="20"/>
          <w:lang w:val="hy-AM"/>
        </w:rPr>
      </w:pPr>
    </w:p>
    <w:p w:rsidR="00847E65" w:rsidRPr="007816EA" w:rsidRDefault="00847E65" w:rsidP="00847E6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РА:</w:t>
      </w:r>
      <w:r w:rsidRPr="007816EA">
        <w:rPr>
          <w:rFonts w:ascii="Arial AM" w:hAnsi="Arial AM"/>
          <w:sz w:val="20"/>
          <w:lang w:val="hy-AM"/>
        </w:rPr>
        <w:t xml:space="preserve"> </w:t>
      </w:r>
      <w:r w:rsidRPr="007816EA">
        <w:rPr>
          <w:rFonts w:ascii="Sylfaen" w:hAnsi="Sylfaen" w:cs="Sylfaen"/>
          <w:sz w:val="20"/>
          <w:lang w:val="hy-AM"/>
        </w:rPr>
        <w:t>АМД</w:t>
      </w:r>
    </w:p>
    <w:tbl>
      <w:tblPr>
        <w:tblW w:w="162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7"/>
        <w:gridCol w:w="1260"/>
        <w:gridCol w:w="1022"/>
        <w:gridCol w:w="845"/>
        <w:gridCol w:w="5817"/>
        <w:gridCol w:w="672"/>
        <w:gridCol w:w="671"/>
        <w:gridCol w:w="955"/>
        <w:gridCol w:w="851"/>
        <w:gridCol w:w="1134"/>
        <w:gridCol w:w="658"/>
        <w:gridCol w:w="1510"/>
      </w:tblGrid>
      <w:tr w:rsidR="00847E65" w:rsidRPr="007816EA" w:rsidTr="007757CB">
        <w:trPr>
          <w:trHeight w:val="153"/>
        </w:trPr>
        <w:tc>
          <w:tcPr>
            <w:tcW w:w="16232" w:type="dxa"/>
            <w:gridSpan w:val="12"/>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Продукт:</w:t>
            </w:r>
          </w:p>
        </w:tc>
      </w:tr>
      <w:tr w:rsidR="00847E65" w:rsidRPr="007816EA" w:rsidTr="007757CB">
        <w:trPr>
          <w:trHeight w:val="233"/>
        </w:trPr>
        <w:tc>
          <w:tcPr>
            <w:tcW w:w="837"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по приглашению</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доза</w:t>
            </w:r>
            <w:r w:rsidRPr="007816EA">
              <w:rPr>
                <w:rFonts w:ascii="Arial AM" w:hAnsi="Arial AM"/>
                <w:sz w:val="18"/>
              </w:rPr>
              <w:t xml:space="preserve"> </w:t>
            </w:r>
            <w:r w:rsidRPr="007816EA">
              <w:rPr>
                <w:rFonts w:ascii="Sylfaen" w:hAnsi="Sylfaen" w:cs="Sylfaen"/>
                <w:sz w:val="18"/>
              </w:rPr>
              <w:t>число</w:t>
            </w:r>
          </w:p>
        </w:tc>
        <w:tc>
          <w:tcPr>
            <w:tcW w:w="1260"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шопинг</w:t>
            </w:r>
            <w:r w:rsidRPr="007816EA">
              <w:rPr>
                <w:rFonts w:ascii="Arial AM" w:hAnsi="Arial AM"/>
                <w:sz w:val="18"/>
              </w:rPr>
              <w:t xml:space="preserve"> </w:t>
            </w:r>
            <w:r w:rsidRPr="007816EA">
              <w:rPr>
                <w:rFonts w:ascii="Sylfaen" w:hAnsi="Sylfaen" w:cs="Sylfaen"/>
                <w:sz w:val="18"/>
              </w:rPr>
              <w:t>с планом</w:t>
            </w:r>
            <w:r w:rsidRPr="007816EA">
              <w:rPr>
                <w:rFonts w:ascii="Arial AM" w:hAnsi="Arial AM"/>
                <w:sz w:val="18"/>
              </w:rPr>
              <w:t xml:space="preserve"> </w:t>
            </w:r>
            <w:r w:rsidRPr="007816EA">
              <w:rPr>
                <w:rFonts w:ascii="Sylfaen" w:hAnsi="Sylfaen" w:cs="Sylfaen"/>
                <w:sz w:val="18"/>
              </w:rPr>
              <w:t>запланировано</w:t>
            </w:r>
            <w:r w:rsidRPr="007816EA">
              <w:rPr>
                <w:rFonts w:ascii="Arial AM" w:hAnsi="Arial AM"/>
                <w:sz w:val="18"/>
              </w:rPr>
              <w:t xml:space="preserve"> </w:t>
            </w:r>
            <w:r w:rsidRPr="007816EA">
              <w:rPr>
                <w:rFonts w:ascii="Sylfaen" w:hAnsi="Sylfaen" w:cs="Sylfaen"/>
                <w:sz w:val="18"/>
              </w:rPr>
              <w:t>через</w:t>
            </w:r>
            <w:r w:rsidRPr="007816EA">
              <w:rPr>
                <w:rFonts w:ascii="Arial AM" w:hAnsi="Arial AM"/>
                <w:sz w:val="18"/>
              </w:rPr>
              <w:t xml:space="preserve"> </w:t>
            </w:r>
            <w:r w:rsidRPr="007816EA">
              <w:rPr>
                <w:rFonts w:ascii="Sylfaen" w:hAnsi="Sylfaen" w:cs="Sylfaen"/>
                <w:sz w:val="18"/>
              </w:rPr>
              <w:t>код</w:t>
            </w:r>
            <w:r w:rsidRPr="007816EA">
              <w:rPr>
                <w:rFonts w:ascii="Arial AM" w:hAnsi="Arial AM"/>
                <w:sz w:val="18"/>
              </w:rPr>
              <w:t>``</w:t>
            </w:r>
            <w:r w:rsidRPr="007816EA">
              <w:rPr>
                <w:rFonts w:ascii="Sylfaen" w:hAnsi="Sylfaen" w:cs="Sylfaen"/>
                <w:sz w:val="18"/>
              </w:rPr>
              <w:t>в соответствии с</w:t>
            </w:r>
            <w:r w:rsidRPr="007816EA">
              <w:rPr>
                <w:rFonts w:ascii="Arial AM" w:hAnsi="Arial AM"/>
                <w:sz w:val="18"/>
              </w:rPr>
              <w:t xml:space="preserve"> </w:t>
            </w:r>
            <w:r w:rsidRPr="007816EA">
              <w:rPr>
                <w:rFonts w:ascii="Sylfaen" w:hAnsi="Sylfaen" w:cs="Sylfaen"/>
                <w:sz w:val="18"/>
              </w:rPr>
              <w:t>ГМА:</w:t>
            </w:r>
            <w:r w:rsidRPr="007816EA">
              <w:rPr>
                <w:rFonts w:ascii="Arial AM" w:hAnsi="Arial AM"/>
                <w:sz w:val="18"/>
              </w:rPr>
              <w:t xml:space="preserve"> </w:t>
            </w:r>
            <w:r w:rsidRPr="007816EA">
              <w:rPr>
                <w:rFonts w:ascii="Sylfaen" w:hAnsi="Sylfaen" w:cs="Sylfaen"/>
                <w:sz w:val="18"/>
              </w:rPr>
              <w:lastRenderedPageBreak/>
              <w:t>классификация</w:t>
            </w:r>
            <w:r w:rsidRPr="007816EA">
              <w:rPr>
                <w:rFonts w:ascii="Arial AM" w:hAnsi="Arial AM"/>
                <w:sz w:val="18"/>
              </w:rPr>
              <w:t>(цена за просмотр)</w:t>
            </w:r>
          </w:p>
        </w:tc>
        <w:tc>
          <w:tcPr>
            <w:tcW w:w="1022"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lastRenderedPageBreak/>
              <w:t>имя:</w:t>
            </w:r>
          </w:p>
        </w:tc>
        <w:tc>
          <w:tcPr>
            <w:tcW w:w="845"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товар</w:t>
            </w:r>
            <w:r w:rsidRPr="007816EA">
              <w:rPr>
                <w:rFonts w:ascii="Arial AM" w:hAnsi="Arial AM"/>
                <w:sz w:val="18"/>
              </w:rPr>
              <w:t xml:space="preserve"> </w:t>
            </w:r>
            <w:r w:rsidRPr="007816EA">
              <w:rPr>
                <w:rFonts w:ascii="Sylfaen" w:hAnsi="Sylfaen" w:cs="Sylfaen"/>
                <w:sz w:val="18"/>
              </w:rPr>
              <w:t>знак</w:t>
            </w:r>
            <w:r w:rsidRPr="007816EA">
              <w:rPr>
                <w:rFonts w:ascii="Arial AM" w:hAnsi="Arial AM"/>
                <w:sz w:val="18"/>
              </w:rPr>
              <w:t>,</w:t>
            </w:r>
            <w:r w:rsidRPr="007816EA">
              <w:rPr>
                <w:rFonts w:ascii="Sylfaen" w:hAnsi="Sylfaen" w:cs="Sylfaen"/>
                <w:sz w:val="18"/>
                <w:lang w:val="hy-AM"/>
              </w:rPr>
              <w:t>фирменный</w:t>
            </w:r>
            <w:r w:rsidRPr="007816EA">
              <w:rPr>
                <w:rFonts w:ascii="Arial AM" w:hAnsi="Arial AM"/>
                <w:sz w:val="18"/>
                <w:lang w:val="hy-AM"/>
              </w:rPr>
              <w:t xml:space="preserve"> </w:t>
            </w:r>
            <w:r w:rsidRPr="007816EA">
              <w:rPr>
                <w:rFonts w:ascii="Sylfaen" w:hAnsi="Sylfaen" w:cs="Sylfaen"/>
                <w:sz w:val="18"/>
                <w:lang w:val="hy-AM"/>
              </w:rPr>
              <w:t>имя:</w:t>
            </w:r>
            <w:r w:rsidRPr="007816EA">
              <w:rPr>
                <w:rFonts w:ascii="Arial AM" w:hAnsi="Arial AM"/>
                <w:sz w:val="18"/>
                <w:lang w:val="hy-AM"/>
              </w:rPr>
              <w:t>,</w:t>
            </w:r>
            <w:r w:rsidRPr="007816EA">
              <w:rPr>
                <w:rFonts w:ascii="Sylfaen" w:hAnsi="Sylfaen" w:cs="Sylfaen"/>
                <w:sz w:val="18"/>
                <w:lang w:val="hy-AM"/>
              </w:rPr>
              <w:t>модель</w:t>
            </w:r>
            <w:r w:rsidRPr="007816EA">
              <w:rPr>
                <w:rFonts w:ascii="Arial AM" w:hAnsi="Arial AM"/>
                <w:sz w:val="18"/>
              </w:rPr>
              <w:t xml:space="preserve"> </w:t>
            </w:r>
            <w:r w:rsidRPr="007816EA">
              <w:rPr>
                <w:rFonts w:ascii="Sylfaen" w:hAnsi="Sylfaen" w:cs="Sylfaen"/>
                <w:sz w:val="18"/>
              </w:rPr>
              <w:t>и:</w:t>
            </w:r>
            <w:r w:rsidRPr="007816EA">
              <w:rPr>
                <w:rFonts w:ascii="Arial AM" w:hAnsi="Arial AM"/>
                <w:sz w:val="18"/>
              </w:rPr>
              <w:t xml:space="preserve"> </w:t>
            </w:r>
            <w:r w:rsidRPr="007816EA">
              <w:rPr>
                <w:rFonts w:ascii="Sylfaen" w:hAnsi="Sylfaen" w:cs="Sylfaen"/>
                <w:sz w:val="18"/>
              </w:rPr>
              <w:t>произв</w:t>
            </w:r>
            <w:r w:rsidRPr="007816EA">
              <w:rPr>
                <w:rFonts w:ascii="Sylfaen" w:hAnsi="Sylfaen" w:cs="Sylfaen"/>
                <w:sz w:val="18"/>
              </w:rPr>
              <w:lastRenderedPageBreak/>
              <w:t>одителя</w:t>
            </w:r>
            <w:r w:rsidRPr="007816EA">
              <w:rPr>
                <w:rFonts w:ascii="Arial AM" w:hAnsi="Arial AM"/>
                <w:sz w:val="18"/>
              </w:rPr>
              <w:t xml:space="preserve"> </w:t>
            </w:r>
            <w:r w:rsidRPr="007816EA">
              <w:rPr>
                <w:rFonts w:ascii="Sylfaen" w:hAnsi="Sylfaen" w:cs="Sylfaen"/>
                <w:sz w:val="18"/>
              </w:rPr>
              <w:t>имя:</w:t>
            </w:r>
            <w:r w:rsidRPr="007816EA">
              <w:rPr>
                <w:rFonts w:ascii="Arial AM" w:hAnsi="Arial AM"/>
                <w:sz w:val="18"/>
              </w:rPr>
              <w:t>**</w:t>
            </w:r>
          </w:p>
        </w:tc>
        <w:tc>
          <w:tcPr>
            <w:tcW w:w="5817"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lastRenderedPageBreak/>
              <w:t>технический</w:t>
            </w:r>
            <w:r w:rsidRPr="007816EA">
              <w:rPr>
                <w:rFonts w:ascii="Arial AM" w:hAnsi="Arial AM"/>
                <w:sz w:val="18"/>
              </w:rPr>
              <w:t xml:space="preserve"> </w:t>
            </w:r>
            <w:r w:rsidRPr="007816EA">
              <w:rPr>
                <w:rFonts w:ascii="Sylfaen" w:hAnsi="Sylfaen" w:cs="Sylfaen"/>
                <w:sz w:val="18"/>
              </w:rPr>
              <w:t>характеристика</w:t>
            </w:r>
          </w:p>
        </w:tc>
        <w:tc>
          <w:tcPr>
            <w:tcW w:w="672"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измерение</w:t>
            </w:r>
            <w:r w:rsidRPr="007816EA">
              <w:rPr>
                <w:rFonts w:ascii="Arial AM" w:hAnsi="Arial AM"/>
                <w:sz w:val="18"/>
              </w:rPr>
              <w:t xml:space="preserve"> </w:t>
            </w:r>
            <w:r w:rsidRPr="007816EA">
              <w:rPr>
                <w:rFonts w:ascii="Sylfaen" w:hAnsi="Sylfaen" w:cs="Sylfaen"/>
                <w:sz w:val="18"/>
              </w:rPr>
              <w:t>единица</w:t>
            </w:r>
          </w:p>
        </w:tc>
        <w:tc>
          <w:tcPr>
            <w:tcW w:w="671"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единица</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955"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цена</w:t>
            </w:r>
            <w:r w:rsidRPr="007816EA">
              <w:rPr>
                <w:rFonts w:ascii="Arial AM" w:hAnsi="Arial AM"/>
                <w:sz w:val="18"/>
              </w:rPr>
              <w:t>/</w:t>
            </w:r>
            <w:r w:rsidRPr="007816EA">
              <w:rPr>
                <w:rFonts w:ascii="Sylfaen" w:hAnsi="Sylfaen" w:cs="Sylfaen"/>
                <w:sz w:val="18"/>
              </w:rPr>
              <w:t>РА:</w:t>
            </w:r>
            <w:r w:rsidRPr="007816EA">
              <w:rPr>
                <w:rFonts w:ascii="Arial AM" w:hAnsi="Arial AM"/>
                <w:sz w:val="18"/>
              </w:rPr>
              <w:t xml:space="preserve"> </w:t>
            </w:r>
            <w:r w:rsidRPr="007816EA">
              <w:rPr>
                <w:rFonts w:ascii="Sylfaen" w:hAnsi="Sylfaen" w:cs="Sylfaen"/>
                <w:sz w:val="18"/>
              </w:rPr>
              <w:t>АМД</w:t>
            </w:r>
          </w:p>
        </w:tc>
        <w:tc>
          <w:tcPr>
            <w:tcW w:w="851" w:type="dxa"/>
            <w:vMerge w:val="restart"/>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общий</w:t>
            </w:r>
            <w:r w:rsidRPr="007816EA">
              <w:rPr>
                <w:rFonts w:ascii="Arial AM" w:hAnsi="Arial AM"/>
                <w:sz w:val="18"/>
              </w:rPr>
              <w:t xml:space="preserve"> </w:t>
            </w:r>
            <w:r w:rsidRPr="007816EA">
              <w:rPr>
                <w:rFonts w:ascii="Sylfaen" w:hAnsi="Sylfaen" w:cs="Sylfaen"/>
                <w:sz w:val="18"/>
              </w:rPr>
              <w:t>количество</w:t>
            </w:r>
          </w:p>
        </w:tc>
        <w:tc>
          <w:tcPr>
            <w:tcW w:w="3302" w:type="dxa"/>
            <w:gridSpan w:val="3"/>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предложения</w:t>
            </w:r>
          </w:p>
        </w:tc>
      </w:tr>
      <w:tr w:rsidR="00847E65" w:rsidRPr="007816EA" w:rsidTr="007757CB">
        <w:trPr>
          <w:trHeight w:val="473"/>
        </w:trPr>
        <w:tc>
          <w:tcPr>
            <w:tcW w:w="837" w:type="dxa"/>
            <w:vMerge/>
            <w:shd w:val="clear" w:color="auto" w:fill="auto"/>
          </w:tcPr>
          <w:p w:rsidR="00847E65" w:rsidRPr="007816EA" w:rsidRDefault="00847E65" w:rsidP="007757CB">
            <w:pPr>
              <w:jc w:val="center"/>
              <w:rPr>
                <w:rFonts w:ascii="Arial AM" w:hAnsi="Arial AM"/>
                <w:sz w:val="18"/>
              </w:rPr>
            </w:pPr>
          </w:p>
        </w:tc>
        <w:tc>
          <w:tcPr>
            <w:tcW w:w="1260" w:type="dxa"/>
            <w:vMerge/>
            <w:shd w:val="clear" w:color="auto" w:fill="auto"/>
          </w:tcPr>
          <w:p w:rsidR="00847E65" w:rsidRPr="007816EA" w:rsidRDefault="00847E65" w:rsidP="007757CB">
            <w:pPr>
              <w:jc w:val="center"/>
              <w:rPr>
                <w:rFonts w:ascii="Arial AM" w:hAnsi="Arial AM"/>
                <w:sz w:val="18"/>
              </w:rPr>
            </w:pPr>
          </w:p>
        </w:tc>
        <w:tc>
          <w:tcPr>
            <w:tcW w:w="1022" w:type="dxa"/>
            <w:vMerge/>
            <w:shd w:val="clear" w:color="auto" w:fill="auto"/>
          </w:tcPr>
          <w:p w:rsidR="00847E65" w:rsidRPr="007816EA" w:rsidRDefault="00847E65" w:rsidP="007757CB">
            <w:pPr>
              <w:jc w:val="center"/>
              <w:rPr>
                <w:rFonts w:ascii="Arial AM" w:hAnsi="Arial AM"/>
                <w:sz w:val="18"/>
              </w:rPr>
            </w:pPr>
          </w:p>
        </w:tc>
        <w:tc>
          <w:tcPr>
            <w:tcW w:w="845" w:type="dxa"/>
            <w:vMerge/>
            <w:shd w:val="clear" w:color="auto" w:fill="auto"/>
          </w:tcPr>
          <w:p w:rsidR="00847E65" w:rsidRPr="007816EA" w:rsidRDefault="00847E65" w:rsidP="007757CB">
            <w:pPr>
              <w:jc w:val="center"/>
              <w:rPr>
                <w:rFonts w:ascii="Arial AM" w:hAnsi="Arial AM"/>
                <w:sz w:val="18"/>
              </w:rPr>
            </w:pPr>
          </w:p>
        </w:tc>
        <w:tc>
          <w:tcPr>
            <w:tcW w:w="5817" w:type="dxa"/>
            <w:vMerge/>
            <w:shd w:val="clear" w:color="auto" w:fill="auto"/>
          </w:tcPr>
          <w:p w:rsidR="00847E65" w:rsidRPr="007816EA" w:rsidRDefault="00847E65" w:rsidP="007757CB">
            <w:pPr>
              <w:jc w:val="center"/>
              <w:rPr>
                <w:rFonts w:ascii="Arial AM" w:hAnsi="Arial AM"/>
                <w:sz w:val="18"/>
              </w:rPr>
            </w:pPr>
          </w:p>
        </w:tc>
        <w:tc>
          <w:tcPr>
            <w:tcW w:w="672" w:type="dxa"/>
            <w:vMerge/>
            <w:shd w:val="clear" w:color="auto" w:fill="auto"/>
          </w:tcPr>
          <w:p w:rsidR="00847E65" w:rsidRPr="007816EA" w:rsidRDefault="00847E65" w:rsidP="007757CB">
            <w:pPr>
              <w:jc w:val="center"/>
              <w:rPr>
                <w:rFonts w:ascii="Arial AM" w:hAnsi="Arial AM"/>
                <w:sz w:val="18"/>
              </w:rPr>
            </w:pPr>
          </w:p>
        </w:tc>
        <w:tc>
          <w:tcPr>
            <w:tcW w:w="671" w:type="dxa"/>
            <w:vMerge/>
            <w:shd w:val="clear" w:color="auto" w:fill="auto"/>
          </w:tcPr>
          <w:p w:rsidR="00847E65" w:rsidRPr="007816EA" w:rsidRDefault="00847E65" w:rsidP="007757CB">
            <w:pPr>
              <w:jc w:val="center"/>
              <w:rPr>
                <w:rFonts w:ascii="Arial AM" w:hAnsi="Arial AM"/>
                <w:sz w:val="18"/>
              </w:rPr>
            </w:pPr>
          </w:p>
        </w:tc>
        <w:tc>
          <w:tcPr>
            <w:tcW w:w="955" w:type="dxa"/>
            <w:vMerge/>
            <w:shd w:val="clear" w:color="auto" w:fill="auto"/>
          </w:tcPr>
          <w:p w:rsidR="00847E65" w:rsidRPr="007816EA" w:rsidRDefault="00847E65" w:rsidP="007757CB">
            <w:pPr>
              <w:jc w:val="center"/>
              <w:rPr>
                <w:rFonts w:ascii="Arial AM" w:hAnsi="Arial AM"/>
                <w:sz w:val="18"/>
              </w:rPr>
            </w:pPr>
          </w:p>
        </w:tc>
        <w:tc>
          <w:tcPr>
            <w:tcW w:w="851" w:type="dxa"/>
            <w:vMerge/>
            <w:shd w:val="clear" w:color="auto" w:fill="auto"/>
          </w:tcPr>
          <w:p w:rsidR="00847E65" w:rsidRPr="007816EA" w:rsidRDefault="00847E65" w:rsidP="007757CB">
            <w:pPr>
              <w:jc w:val="center"/>
              <w:rPr>
                <w:rFonts w:ascii="Arial AM" w:hAnsi="Arial AM"/>
                <w:sz w:val="18"/>
              </w:rPr>
            </w:pPr>
          </w:p>
        </w:tc>
        <w:tc>
          <w:tcPr>
            <w:tcW w:w="1134" w:type="dxa"/>
            <w:shd w:val="clear" w:color="auto" w:fill="auto"/>
          </w:tcPr>
          <w:p w:rsidR="00847E65" w:rsidRPr="007816EA" w:rsidRDefault="00847E65" w:rsidP="007757CB">
            <w:pPr>
              <w:jc w:val="center"/>
              <w:rPr>
                <w:rFonts w:ascii="Arial AM" w:hAnsi="Arial AM"/>
                <w:sz w:val="18"/>
              </w:rPr>
            </w:pPr>
            <w:r w:rsidRPr="007816EA">
              <w:rPr>
                <w:rFonts w:ascii="Sylfaen" w:hAnsi="Sylfaen" w:cs="Sylfaen"/>
                <w:sz w:val="18"/>
              </w:rPr>
              <w:t>адрес</w:t>
            </w:r>
          </w:p>
        </w:tc>
        <w:tc>
          <w:tcPr>
            <w:tcW w:w="658" w:type="dxa"/>
            <w:shd w:val="clear" w:color="auto" w:fill="auto"/>
          </w:tcPr>
          <w:p w:rsidR="00847E65" w:rsidRPr="007816EA" w:rsidRDefault="00847E65" w:rsidP="007757CB">
            <w:pPr>
              <w:rPr>
                <w:rFonts w:ascii="Arial AM" w:hAnsi="Arial AM"/>
                <w:sz w:val="18"/>
              </w:rPr>
            </w:pPr>
            <w:r w:rsidRPr="007816EA">
              <w:rPr>
                <w:rFonts w:ascii="Sylfaen" w:hAnsi="Sylfaen" w:cs="Sylfaen"/>
                <w:sz w:val="18"/>
              </w:rPr>
              <w:t>при условии</w:t>
            </w:r>
            <w:r w:rsidRPr="007816EA">
              <w:rPr>
                <w:rFonts w:ascii="Arial AM" w:hAnsi="Arial AM"/>
                <w:sz w:val="18"/>
              </w:rPr>
              <w:t xml:space="preserve"> </w:t>
            </w:r>
            <w:r w:rsidRPr="007816EA">
              <w:rPr>
                <w:rFonts w:ascii="Sylfaen" w:hAnsi="Sylfaen" w:cs="Sylfaen"/>
                <w:sz w:val="18"/>
              </w:rPr>
              <w:t>количество</w:t>
            </w:r>
          </w:p>
        </w:tc>
        <w:tc>
          <w:tcPr>
            <w:tcW w:w="1510" w:type="dxa"/>
            <w:shd w:val="clear" w:color="auto" w:fill="auto"/>
          </w:tcPr>
          <w:p w:rsidR="00847E65" w:rsidRPr="007816EA" w:rsidRDefault="00847E65" w:rsidP="007757CB">
            <w:pPr>
              <w:rPr>
                <w:rFonts w:ascii="Arial AM" w:hAnsi="Arial AM"/>
                <w:sz w:val="18"/>
              </w:rPr>
            </w:pPr>
            <w:r w:rsidRPr="007816EA">
              <w:rPr>
                <w:rFonts w:ascii="Sylfaen" w:hAnsi="Sylfaen" w:cs="Sylfaen"/>
                <w:sz w:val="18"/>
              </w:rPr>
              <w:t>Термин:</w:t>
            </w:r>
            <w:r w:rsidRPr="007816EA">
              <w:rPr>
                <w:rFonts w:ascii="Arial AM" w:hAnsi="Arial AM"/>
                <w:sz w:val="18"/>
              </w:rPr>
              <w:t>***</w:t>
            </w:r>
          </w:p>
          <w:p w:rsidR="00847E65" w:rsidRPr="007816EA" w:rsidRDefault="00847E65" w:rsidP="007757CB">
            <w:pPr>
              <w:rPr>
                <w:rFonts w:ascii="Arial AM" w:hAnsi="Arial AM"/>
                <w:sz w:val="18"/>
              </w:rPr>
            </w:pPr>
          </w:p>
        </w:tc>
      </w:tr>
      <w:tr w:rsidR="00847E65" w:rsidRPr="005A6307" w:rsidTr="007757CB">
        <w:trPr>
          <w:trHeight w:val="1799"/>
        </w:trPr>
        <w:tc>
          <w:tcPr>
            <w:tcW w:w="837" w:type="dxa"/>
            <w:shd w:val="clear" w:color="auto" w:fill="auto"/>
          </w:tcPr>
          <w:p w:rsidR="00847E65" w:rsidRPr="00800D2D" w:rsidRDefault="00847E65" w:rsidP="007757CB">
            <w:pPr>
              <w:ind w:left="360"/>
              <w:rPr>
                <w:rFonts w:asciiTheme="minorHAnsi" w:hAnsiTheme="minorHAnsi"/>
                <w:sz w:val="20"/>
              </w:rPr>
            </w:pPr>
            <w:r>
              <w:rPr>
                <w:rFonts w:asciiTheme="minorHAnsi" w:hAnsiTheme="minorHAnsi"/>
                <w:sz w:val="20"/>
              </w:rPr>
              <w:lastRenderedPageBreak/>
              <w:t>2:</w:t>
            </w:r>
          </w:p>
        </w:tc>
        <w:tc>
          <w:tcPr>
            <w:tcW w:w="1260" w:type="dxa"/>
            <w:shd w:val="clear" w:color="auto" w:fill="auto"/>
          </w:tcPr>
          <w:p w:rsidR="00847E65" w:rsidRPr="007816EA" w:rsidRDefault="00847E65" w:rsidP="007757CB">
            <w:pPr>
              <w:rPr>
                <w:rFonts w:ascii="Arial AM" w:hAnsi="Arial AM"/>
                <w:sz w:val="20"/>
                <w:lang w:val="hy-AM"/>
              </w:rPr>
            </w:pPr>
            <w:r w:rsidRPr="007816EA">
              <w:rPr>
                <w:rFonts w:ascii="Arial AM" w:hAnsi="Arial AM"/>
                <w:color w:val="000000"/>
                <w:sz w:val="20"/>
                <w:szCs w:val="20"/>
              </w:rPr>
              <w:t>15811100</w:t>
            </w:r>
          </w:p>
        </w:tc>
        <w:tc>
          <w:tcPr>
            <w:tcW w:w="1022" w:type="dxa"/>
            <w:shd w:val="clear" w:color="auto" w:fill="auto"/>
          </w:tcPr>
          <w:p w:rsidR="00847E65" w:rsidRPr="007816EA" w:rsidRDefault="00847E65" w:rsidP="007757CB">
            <w:pPr>
              <w:rPr>
                <w:rFonts w:ascii="Arial AM" w:hAnsi="Arial AM"/>
                <w:sz w:val="20"/>
                <w:lang w:val="hy-AM"/>
              </w:rPr>
            </w:pPr>
            <w:r w:rsidRPr="007816EA">
              <w:rPr>
                <w:rFonts w:ascii="Sylfaen" w:hAnsi="Sylfaen" w:cs="Sylfaen"/>
                <w:sz w:val="20"/>
                <w:szCs w:val="20"/>
              </w:rPr>
              <w:t>Хлеб</w:t>
            </w:r>
          </w:p>
        </w:tc>
        <w:tc>
          <w:tcPr>
            <w:tcW w:w="845" w:type="dxa"/>
            <w:shd w:val="clear" w:color="auto" w:fill="auto"/>
          </w:tcPr>
          <w:p w:rsidR="00847E65" w:rsidRPr="007816EA" w:rsidRDefault="00847E65" w:rsidP="007757CB">
            <w:pPr>
              <w:rPr>
                <w:rFonts w:ascii="Arial AM" w:hAnsi="Arial AM"/>
                <w:sz w:val="20"/>
                <w:lang w:val="hy-AM"/>
              </w:rPr>
            </w:pPr>
          </w:p>
        </w:tc>
        <w:tc>
          <w:tcPr>
            <w:tcW w:w="5817" w:type="dxa"/>
            <w:shd w:val="clear" w:color="auto" w:fill="auto"/>
          </w:tcPr>
          <w:p w:rsidR="00847E65" w:rsidRPr="0051003F" w:rsidRDefault="00847E65" w:rsidP="007757CB">
            <w:pPr>
              <w:rPr>
                <w:rFonts w:ascii="Arial AM" w:hAnsi="Arial AM"/>
                <w:sz w:val="20"/>
                <w:szCs w:val="20"/>
                <w:lang w:val="hy-AM"/>
              </w:rPr>
            </w:pPr>
            <w:r w:rsidRPr="00A46852">
              <w:rPr>
                <w:rFonts w:ascii="Sylfaen" w:hAnsi="Sylfaen" w:cs="Sylfaen"/>
                <w:color w:val="000000"/>
                <w:sz w:val="18"/>
                <w:szCs w:val="18"/>
                <w:lang w:val="hy-AM"/>
              </w:rPr>
              <w:t>Хлеб: Изготовлен из смеси пшеницы высшего сорта и пшеницы 1-го сорта, АСТ 31-99 или эквивалент. Влажность: 2,5-3,5, вес: 500 гр/- с допуском 3. %, пористость не менее 65% в бумажный или полиэтиленовый пакет большего размера. Общие обязательные условия на продукцию: Безопасность, маркировка и упаковка согласно Решению Комиссии Таможенного союза от 9 декабря 2011 г. № 880 «О безопасности пищевой продукции» (ТС 021/2011), Таможенной службы. Профсоюзная комиссия 2011 «Продовольственные товары, их в части маркировки» (ТК ТС 022/2011), «Требования к безопасности пищевых добавок, ароматизаторов и технологических вспомогательных средств», утвержденных решением Совета Евразийской экономической комиссии от 20 июля 2012 года № 58 (ТК ТС 029/2011). 2012), Постановление Комиссии Таможенного союза от 16 августа 2011 № 769 «О безопасности упаковки». (МУ ТС 005/2011) технических регламентов, Закона Республики Армения «О безопасности пищевых продуктов». Маркировка: разборчивая. Оставшийся срок годности не менее 90%. Поставка осуществляется каждый рабочий день с 08:30 до 09:00. В случае поставки хлеба, в случае несоответствия техническим характеристикам или условиям поставки, устанавливается срок до 30 дней для исправления ситуации. несоблюдение.</w:t>
            </w:r>
            <w:r w:rsidRPr="007816EA">
              <w:rPr>
                <w:rFonts w:ascii="Arial AM" w:hAnsi="Arial AM"/>
                <w:color w:val="000000"/>
                <w:sz w:val="18"/>
                <w:szCs w:val="18"/>
                <w:lang w:val="hy-AM"/>
              </w:rPr>
              <w:t xml:space="preserve">  </w:t>
            </w:r>
          </w:p>
        </w:tc>
        <w:tc>
          <w:tcPr>
            <w:tcW w:w="672" w:type="dxa"/>
            <w:shd w:val="clear" w:color="auto" w:fill="auto"/>
          </w:tcPr>
          <w:p w:rsidR="00847E65" w:rsidRPr="007816EA" w:rsidRDefault="00847E65" w:rsidP="007757CB">
            <w:pPr>
              <w:jc w:val="center"/>
              <w:rPr>
                <w:rFonts w:ascii="Arial AM" w:hAnsi="Arial AM"/>
                <w:sz w:val="20"/>
                <w:lang w:val="hy-AM"/>
              </w:rPr>
            </w:pPr>
            <w:r w:rsidRPr="007816EA">
              <w:rPr>
                <w:rFonts w:ascii="Sylfaen" w:hAnsi="Sylfaen" w:cs="Sylfaen"/>
                <w:sz w:val="20"/>
                <w:szCs w:val="20"/>
              </w:rPr>
              <w:t>кг</w:t>
            </w:r>
          </w:p>
        </w:tc>
        <w:tc>
          <w:tcPr>
            <w:tcW w:w="671" w:type="dxa"/>
            <w:tcBorders>
              <w:top w:val="nil"/>
              <w:left w:val="single" w:sz="4" w:space="0" w:color="auto"/>
              <w:bottom w:val="single" w:sz="4" w:space="0" w:color="auto"/>
              <w:right w:val="single" w:sz="4" w:space="0" w:color="auto"/>
            </w:tcBorders>
            <w:shd w:val="clear" w:color="auto" w:fill="auto"/>
            <w:vAlign w:val="bottom"/>
          </w:tcPr>
          <w:p w:rsidR="00847E65" w:rsidRPr="00A46852" w:rsidRDefault="00847E65" w:rsidP="007757CB">
            <w:pPr>
              <w:rPr>
                <w:rFonts w:asciiTheme="minorHAnsi" w:hAnsiTheme="minorHAnsi"/>
                <w:sz w:val="20"/>
              </w:rPr>
            </w:pPr>
            <w:r w:rsidRPr="007816EA">
              <w:rPr>
                <w:rFonts w:ascii="Arial AM" w:hAnsi="Arial AM" w:cs="Calibri"/>
                <w:color w:val="000000"/>
                <w:sz w:val="20"/>
                <w:szCs w:val="20"/>
              </w:rPr>
              <w:t>3:</w:t>
            </w:r>
            <w:r>
              <w:rPr>
                <w:rFonts w:asciiTheme="minorHAnsi" w:hAnsiTheme="minorHAnsi" w:cs="Calibri"/>
                <w:color w:val="000000"/>
                <w:sz w:val="20"/>
                <w:szCs w:val="20"/>
              </w:rPr>
              <w:t>50</w:t>
            </w:r>
          </w:p>
        </w:tc>
        <w:tc>
          <w:tcPr>
            <w:tcW w:w="955" w:type="dxa"/>
            <w:tcBorders>
              <w:top w:val="nil"/>
              <w:left w:val="single" w:sz="4" w:space="0" w:color="auto"/>
              <w:bottom w:val="single" w:sz="4" w:space="0" w:color="auto"/>
              <w:right w:val="single" w:sz="4" w:space="0" w:color="auto"/>
            </w:tcBorders>
            <w:shd w:val="clear" w:color="auto" w:fill="auto"/>
            <w:vAlign w:val="bottom"/>
          </w:tcPr>
          <w:p w:rsidR="00847E65" w:rsidRPr="00800D2D" w:rsidRDefault="00847E65" w:rsidP="007757CB">
            <w:pPr>
              <w:rPr>
                <w:rFonts w:asciiTheme="minorHAnsi" w:hAnsiTheme="minorHAnsi"/>
                <w:sz w:val="20"/>
              </w:rPr>
            </w:pPr>
            <w:r>
              <w:rPr>
                <w:rFonts w:asciiTheme="minorHAnsi" w:hAnsiTheme="minorHAnsi"/>
                <w:sz w:val="20"/>
              </w:rPr>
              <w:t>1330000</w:t>
            </w:r>
          </w:p>
        </w:tc>
        <w:tc>
          <w:tcPr>
            <w:tcW w:w="851" w:type="dxa"/>
            <w:tcBorders>
              <w:top w:val="nil"/>
              <w:left w:val="single" w:sz="4" w:space="0" w:color="auto"/>
              <w:bottom w:val="single" w:sz="4" w:space="0" w:color="auto"/>
              <w:right w:val="single" w:sz="4" w:space="0" w:color="auto"/>
            </w:tcBorders>
            <w:shd w:val="clear" w:color="auto" w:fill="auto"/>
            <w:vAlign w:val="bottom"/>
          </w:tcPr>
          <w:p w:rsidR="00847E65" w:rsidRPr="00A95665" w:rsidRDefault="00847E65" w:rsidP="007757CB">
            <w:pPr>
              <w:jc w:val="center"/>
              <w:rPr>
                <w:rFonts w:ascii="Sylfaen" w:hAnsi="Sylfaen"/>
                <w:sz w:val="20"/>
                <w:lang w:val="hy-AM"/>
              </w:rPr>
            </w:pPr>
            <w:r>
              <w:rPr>
                <w:rFonts w:ascii="Calibri" w:hAnsi="Calibri" w:cs="Calibri"/>
                <w:color w:val="000000"/>
                <w:sz w:val="16"/>
                <w:szCs w:val="16"/>
              </w:rPr>
              <w:t>3800</w:t>
            </w:r>
          </w:p>
        </w:tc>
        <w:tc>
          <w:tcPr>
            <w:tcW w:w="1134" w:type="dxa"/>
            <w:tcBorders>
              <w:bottom w:val="single" w:sz="4" w:space="0" w:color="auto"/>
            </w:tcBorders>
            <w:shd w:val="clear" w:color="auto" w:fill="auto"/>
          </w:tcPr>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&lt;&lt;Сад</w:t>
            </w:r>
          </w:p>
          <w:p w:rsidR="00847E65" w:rsidRDefault="00847E65" w:rsidP="007757CB">
            <w:pPr>
              <w:autoSpaceDE w:val="0"/>
              <w:autoSpaceDN w:val="0"/>
              <w:adjustRightInd w:val="0"/>
              <w:rPr>
                <w:rFonts w:ascii="Calibri" w:eastAsiaTheme="minorHAnsi" w:hAnsi="Calibri" w:cs="Calibri"/>
                <w:b/>
                <w:bCs/>
                <w:color w:val="000000"/>
                <w:sz w:val="16"/>
                <w:szCs w:val="16"/>
              </w:rPr>
            </w:pPr>
            <w:r w:rsidRPr="00DE447C">
              <w:rPr>
                <w:rFonts w:ascii="Calibri" w:eastAsiaTheme="minorHAnsi" w:hAnsi="Calibri" w:cs="Calibri"/>
                <w:b/>
                <w:bCs/>
                <w:color w:val="000000"/>
                <w:sz w:val="16"/>
                <w:szCs w:val="16"/>
              </w:rPr>
              <w:t>&lt;&lt;Улыбка&gt;&gt;</w:t>
            </w:r>
          </w:p>
          <w:p w:rsidR="00847E65" w:rsidRDefault="00847E65" w:rsidP="007757CB">
            <w:r w:rsidRPr="00DE447C">
              <w:rPr>
                <w:rFonts w:ascii="Calibri" w:eastAsiaTheme="minorHAnsi" w:hAnsi="Calibri" w:cs="Calibri"/>
                <w:b/>
                <w:bCs/>
                <w:color w:val="000000"/>
                <w:sz w:val="16"/>
                <w:szCs w:val="16"/>
              </w:rPr>
              <w:t>НУХ&gt;&gt;ХАК</w:t>
            </w:r>
          </w:p>
        </w:tc>
        <w:tc>
          <w:tcPr>
            <w:tcW w:w="658" w:type="dxa"/>
            <w:tcBorders>
              <w:top w:val="nil"/>
              <w:left w:val="single" w:sz="4" w:space="0" w:color="auto"/>
              <w:bottom w:val="single" w:sz="4" w:space="0" w:color="auto"/>
              <w:right w:val="single" w:sz="4" w:space="0" w:color="auto"/>
            </w:tcBorders>
            <w:shd w:val="clear" w:color="auto" w:fill="auto"/>
            <w:vAlign w:val="bottom"/>
          </w:tcPr>
          <w:p w:rsidR="00847E65" w:rsidRPr="007816EA" w:rsidRDefault="00847E65" w:rsidP="007757CB">
            <w:pPr>
              <w:jc w:val="center"/>
              <w:rPr>
                <w:rFonts w:ascii="Arial AM" w:hAnsi="Arial AM"/>
                <w:sz w:val="20"/>
                <w:lang w:val="hy-AM"/>
              </w:rPr>
            </w:pPr>
            <w:r>
              <w:rPr>
                <w:rFonts w:ascii="Calibri" w:hAnsi="Calibri" w:cs="Calibri"/>
                <w:color w:val="000000"/>
                <w:sz w:val="16"/>
                <w:szCs w:val="16"/>
              </w:rPr>
              <w:t>3800</w:t>
            </w:r>
          </w:p>
        </w:tc>
        <w:tc>
          <w:tcPr>
            <w:tcW w:w="1510" w:type="dxa"/>
            <w:shd w:val="clear" w:color="auto" w:fill="auto"/>
          </w:tcPr>
          <w:p w:rsidR="00847E65" w:rsidRPr="007816EA" w:rsidRDefault="00847E65" w:rsidP="007757CB">
            <w:pPr>
              <w:rPr>
                <w:rFonts w:ascii="Arial AM" w:hAnsi="Arial AM"/>
                <w:sz w:val="20"/>
                <w:lang w:val="hy-AM"/>
              </w:rPr>
            </w:pPr>
            <w:r>
              <w:rPr>
                <w:rFonts w:ascii="Sylfaen" w:hAnsi="Sylfaen" w:cs="Sylfaen"/>
                <w:sz w:val="16"/>
                <w:szCs w:val="16"/>
                <w:lang w:val="hy-AM"/>
              </w:rPr>
              <w:t>После вступления в силу договора до последнего рабочего дня, установленного на декабрь месяц в детском саду 2025 года включительно.</w:t>
            </w:r>
          </w:p>
        </w:tc>
      </w:tr>
    </w:tbl>
    <w:p w:rsidR="00847E65" w:rsidRDefault="00847E65" w:rsidP="00847E65">
      <w:pPr>
        <w:jc w:val="center"/>
        <w:rPr>
          <w:rFonts w:ascii="GHEA Grapalat" w:hAnsi="GHEA Grapalat"/>
          <w:sz w:val="20"/>
          <w:lang w:val="hy-AM"/>
        </w:rPr>
      </w:pPr>
      <w:bookmarkStart w:id="1" w:name="_GoBack"/>
      <w:bookmarkEnd w:id="1"/>
    </w:p>
    <w:p w:rsidR="00847E65" w:rsidRPr="00E81619" w:rsidRDefault="00847E65" w:rsidP="00847E65">
      <w:pPr>
        <w:jc w:val="center"/>
        <w:rPr>
          <w:rFonts w:ascii="GHEA Grapalat" w:hAnsi="GHEA Grapalat" w:cs="Sylfaen"/>
        </w:rPr>
      </w:pPr>
    </w:p>
    <w:p w:rsidR="007941A0" w:rsidRPr="001D6AF5" w:rsidRDefault="007941A0" w:rsidP="007941A0">
      <w:pPr>
        <w:rPr>
          <w:rFonts w:ascii="GHEA Grapalat" w:hAnsi="GHEA Grapalat" w:cs="Sylfaen"/>
          <w:lang w:val="hy-AM"/>
        </w:rPr>
      </w:pPr>
      <w:r w:rsidRPr="001D6AF5">
        <w:rPr>
          <w:rFonts w:ascii="GHEA Grapalat" w:hAnsi="GHEA Grapalat" w:cs="Sylfaen"/>
          <w:lang w:val="hy-AM"/>
        </w:rPr>
        <w:t>1. Указанное количество каждого товара является максимальным, оно может быть уменьшено Покупателем с учетом фактического количества посещающих детей в течение года.</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2. Поставка осуществляется в порядке, установленном законодательством Республики Армения о поставках продуктов питания и продуктов питания, в соответствии с санитарно-гигиеническими нормами.</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3. Доставка осуществляется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4. Продукты питания должны быть упакованы в соответствии с санитарно-гигиеническими нормами, установленными законодательством Республики Армения о продуктах питания и упаковке пищевых продуктов.</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lastRenderedPageBreak/>
        <w:t>5. Доставка осуществляется за счет поставщика в день и время, согласованные с Покупателем.</w:t>
      </w:r>
    </w:p>
    <w:p w:rsidR="007941A0" w:rsidRPr="001D6AF5" w:rsidRDefault="007941A0" w:rsidP="007941A0">
      <w:pPr>
        <w:rPr>
          <w:rFonts w:ascii="GHEA Grapalat" w:hAnsi="GHEA Grapalat" w:cs="Sylfaen"/>
          <w:lang w:val="hy-AM"/>
        </w:rPr>
      </w:pPr>
      <w:r w:rsidRPr="001D6AF5">
        <w:rPr>
          <w:rFonts w:ascii="GHEA Grapalat" w:hAnsi="GHEA Grapalat" w:cs="Sylfaen"/>
          <w:lang w:val="hy-AM"/>
        </w:rPr>
        <w:t>6. Конкретный день доставки определяется Покупателем посредством предварительного заказа по электронной почте. по почте или по телефону, а доставка должна быть осуществлена ​​в течение максимум 2 календарных дней.</w:t>
      </w:r>
    </w:p>
    <w:p w:rsidR="007941A0" w:rsidRPr="001D6AF5" w:rsidRDefault="007941A0" w:rsidP="007941A0">
      <w:pPr>
        <w:jc w:val="both"/>
        <w:rPr>
          <w:rFonts w:ascii="GHEA Grapalat" w:hAnsi="GHEA Grapalat" w:cs="Sylfaen"/>
          <w:b/>
          <w:color w:val="000000"/>
          <w:lang w:val="pt-BR"/>
        </w:rPr>
      </w:pPr>
      <w:r w:rsidRPr="001D6AF5">
        <w:rPr>
          <w:rFonts w:ascii="GHEA Grapalat" w:hAnsi="GHEA Grapalat" w:cs="Sylfaen"/>
          <w:b/>
          <w:color w:val="000000"/>
          <w:lang w:val="pt-BR"/>
        </w:rPr>
        <w:t>- Наличие Сертификата соответствия качества или заводской упаковки, если применимо к вышеуказанному товару(ам), обязательно. При этом на упаковке каждого поставляемого товара должно быть указано наименование компании-производителя, наименование товара, тип, период производства, срок годности, количество товара (кг, штука, литр и т.д.), другая информация, определенная законодательством. продукты). Все типы записей не должны удаляться физическим действием.</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Покупатель имеет право отправить на лабораторное исследование тестовый образец каждого поставляемого товара(ов). В случае получения отрицательного заключения в результате лабораторного исследования действовать в соответствии с требованиями законодательства РА.</w:t>
      </w:r>
    </w:p>
    <w:p w:rsidR="007941A0" w:rsidRPr="001D6AF5" w:rsidRDefault="007941A0" w:rsidP="007941A0">
      <w:pPr>
        <w:jc w:val="both"/>
        <w:rPr>
          <w:rFonts w:ascii="GHEA Grapalat" w:hAnsi="GHEA Grapalat" w:cs="Sylfaen"/>
          <w:lang w:val="hy-AM"/>
        </w:rPr>
      </w:pPr>
      <w:r w:rsidRPr="001D6AF5">
        <w:rPr>
          <w:rFonts w:ascii="GHEA Grapalat" w:hAnsi="GHEA Grapalat" w:cs="Sylfaen"/>
          <w:lang w:val="hy-AM"/>
        </w:rPr>
        <w:t>Хлеб должен доставляться каждый рабочий день в указанное Покупателем время.</w:t>
      </w:r>
    </w:p>
    <w:p w:rsidR="007941A0" w:rsidRPr="001D6AF5" w:rsidRDefault="007941A0" w:rsidP="007941A0">
      <w:pPr>
        <w:rPr>
          <w:rFonts w:ascii="GHEA Grapalat" w:hAnsi="GHEA Grapalat" w:cs="Calibri"/>
          <w:b/>
          <w:bCs/>
          <w:color w:val="FF0000"/>
          <w:lang w:val="hy-AM"/>
        </w:rPr>
      </w:pPr>
      <w:r w:rsidRPr="001D6AF5">
        <w:rPr>
          <w:rFonts w:ascii="GHEA Grapalat" w:hAnsi="GHEA Grapalat" w:cs="Calibri"/>
          <w:b/>
          <w:bCs/>
          <w:color w:val="FF0000"/>
          <w:lang w:val="hy-AM"/>
        </w:rPr>
        <w:t>Общие обязательные требования к группе продукции.</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Изготовлено в соответствии с «Техническим регламентом на соковую продукцию, полученную из фруктов и овощей», утвержденным решением Комиссии Таможенного союза от 9 декабря 2011 года № 882 (МУ ТС 023/2011).</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pt-BR"/>
        </w:rPr>
        <w:t>Статья 9 технического регламента «О безопасности зерна» (ТС 015/2011) и статья 9 Закона РА «О безопасности пищевых продуктов», принятых Решением Комиссии Таможенного союза № 874 от 9 декабря 2011 года.</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«О безопасности молока и молочной продукции», принятого решением соответствующего Совета Евразийской экономической комиссии от 9 октября 2013 года № 67 (ТС 033/2013).</w:t>
      </w:r>
    </w:p>
    <w:p w:rsidR="007941A0" w:rsidRPr="007F21D5" w:rsidRDefault="007941A0" w:rsidP="00AE05F5">
      <w:pPr>
        <w:numPr>
          <w:ilvl w:val="0"/>
          <w:numId w:val="11"/>
        </w:numPr>
        <w:rPr>
          <w:rFonts w:ascii="GHEA Grapalat" w:hAnsi="GHEA Grapalat" w:cs="Calibri"/>
          <w:b/>
          <w:bCs/>
          <w:color w:val="000000"/>
          <w:lang w:val="hy-AM"/>
        </w:rPr>
      </w:pPr>
      <w:r w:rsidRPr="001D6AF5">
        <w:rPr>
          <w:rFonts w:ascii="GHEA Grapalat" w:hAnsi="GHEA Grapalat"/>
          <w:b/>
          <w:bCs/>
          <w:color w:val="000000"/>
          <w:lang w:val="hy-AM"/>
        </w:rPr>
        <w:t>По корреспонденту Совета Евразийской экономической комиссии</w:t>
      </w:r>
      <w:r w:rsidRPr="001D6AF5">
        <w:rPr>
          <w:rFonts w:ascii="GHEA Grapalat" w:hAnsi="GHEA Grapalat"/>
          <w:b/>
          <w:bCs/>
          <w:color w:val="000000"/>
          <w:lang w:val="pt-BR"/>
        </w:rPr>
        <w:t>2013</w:t>
      </w:r>
      <w:r w:rsidRPr="001D6AF5">
        <w:rPr>
          <w:rFonts w:ascii="GHEA Grapalat" w:hAnsi="GHEA Grapalat"/>
          <w:b/>
          <w:bCs/>
          <w:color w:val="000000"/>
          <w:lang w:val="hy-AM"/>
        </w:rPr>
        <w:t>Октябрь</w:t>
      </w:r>
      <w:r w:rsidRPr="001D6AF5">
        <w:rPr>
          <w:rFonts w:ascii="GHEA Grapalat" w:hAnsi="GHEA Grapalat"/>
          <w:b/>
          <w:bCs/>
          <w:color w:val="000000"/>
          <w:lang w:val="pt-BR"/>
        </w:rPr>
        <w:t>Число 968:</w:t>
      </w:r>
      <w:r w:rsidRPr="001D6AF5">
        <w:rPr>
          <w:rFonts w:ascii="GHEA Grapalat" w:hAnsi="GHEA Grapalat"/>
          <w:b/>
          <w:bCs/>
          <w:color w:val="000000"/>
          <w:lang w:val="hy-AM"/>
        </w:rPr>
        <w:t>принято решением</w:t>
      </w:r>
      <w:r w:rsidRPr="001D6AF5">
        <w:rPr>
          <w:rFonts w:ascii="GHEA Grapalat" w:hAnsi="GHEA Grapalat" w:cs="GHEA Grapalat"/>
          <w:b/>
          <w:bCs/>
          <w:color w:val="000000"/>
          <w:lang w:val="pt-BR"/>
        </w:rPr>
        <w:t>"</w:t>
      </w:r>
      <w:r w:rsidRPr="001D6AF5">
        <w:rPr>
          <w:rFonts w:ascii="GHEA Grapalat" w:hAnsi="GHEA Grapalat"/>
          <w:b/>
          <w:bCs/>
          <w:color w:val="000000"/>
          <w:lang w:val="hy-AM"/>
        </w:rPr>
        <w:t>О безопасности мяса и мясопродуктов» (МИТК:</w:t>
      </w:r>
      <w:r w:rsidRPr="001D6AF5">
        <w:rPr>
          <w:rFonts w:ascii="GHEA Grapalat" w:hAnsi="GHEA Grapalat"/>
          <w:b/>
          <w:bCs/>
          <w:color w:val="000000"/>
          <w:lang w:val="pt-BR"/>
        </w:rPr>
        <w:t>034/2013)</w:t>
      </w:r>
      <w:r w:rsidRPr="001D6AF5">
        <w:rPr>
          <w:rFonts w:ascii="GHEA Grapalat" w:hAnsi="GHEA Grapalat"/>
          <w:b/>
          <w:bCs/>
          <w:color w:val="000000"/>
          <w:lang w:val="hy-AM"/>
        </w:rPr>
        <w:t>регламента</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b/>
          <w:bCs/>
          <w:color w:val="000000"/>
          <w:lang w:val="pt-BR"/>
        </w:rPr>
        <w:t xml:space="preserve">Постановление Правительства РА от 29 сентября 2011 года N 1438-Н "Об утверждении Технического регламента на яйца и яичные продукты" и </w:t>
      </w:r>
      <w:r w:rsidRPr="001D6AF5">
        <w:rPr>
          <w:rFonts w:ascii="GHEA Grapalat" w:hAnsi="GHEA Grapalat" w:cs="GHEA Grapalat"/>
          <w:b/>
          <w:bCs/>
          <w:color w:val="000000"/>
          <w:lang w:val="pt-BR"/>
        </w:rPr>
        <w:t>"Продукты питания</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безопасность</w:t>
      </w:r>
      <w:r w:rsidRPr="001D6AF5">
        <w:rPr>
          <w:rFonts w:ascii="GHEA Grapalat" w:hAnsi="GHEA Grapalat"/>
          <w:b/>
          <w:bCs/>
          <w:color w:val="000000"/>
          <w:lang w:val="pt-BR"/>
        </w:rPr>
        <w:t xml:space="preserve"> </w:t>
      </w:r>
      <w:r w:rsidRPr="001D6AF5">
        <w:rPr>
          <w:rFonts w:ascii="GHEA Grapalat" w:hAnsi="GHEA Grapalat" w:cs="GHEA Grapalat"/>
          <w:b/>
          <w:bCs/>
          <w:color w:val="000000"/>
          <w:lang w:val="pt-BR"/>
        </w:rPr>
        <w:t>о</w:t>
      </w:r>
      <w:r w:rsidRPr="001D6AF5">
        <w:rPr>
          <w:rFonts w:ascii="GHEA Grapalat" w:hAnsi="GHEA Grapalat"/>
          <w:b/>
          <w:bCs/>
          <w:color w:val="000000"/>
          <w:lang w:val="pt-BR"/>
        </w:rPr>
        <w:t>" статьи 9 Закона Республики Армения. ХСТ 182-2012</w:t>
      </w:r>
    </w:p>
    <w:p w:rsidR="007941A0" w:rsidRPr="001D6AF5" w:rsidRDefault="007941A0" w:rsidP="007941A0">
      <w:pPr>
        <w:ind w:left="360"/>
        <w:rPr>
          <w:rFonts w:ascii="GHEA Grapalat" w:hAnsi="GHEA Grapalat" w:cs="Calibri"/>
          <w:b/>
          <w:bCs/>
          <w:color w:val="FF0000"/>
          <w:lang w:val="hy-AM"/>
        </w:rPr>
      </w:pPr>
      <w:r w:rsidRPr="001D6AF5">
        <w:rPr>
          <w:rFonts w:ascii="GHEA Grapalat" w:hAnsi="GHEA Grapalat" w:cs="Calibri"/>
          <w:b/>
          <w:bCs/>
          <w:color w:val="FF0000"/>
          <w:lang w:val="hy-AM"/>
        </w:rPr>
        <w:t>Безопасность, упаковка и маркировка.</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согласно Решению Комиссии Таможенного союза от 9 декабря 2011 года № 880 «О безопасности пищевой продукции» (ТС 021/2011),</w:t>
      </w:r>
    </w:p>
    <w:p w:rsidR="007941A0" w:rsidRPr="001D6AF5"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lastRenderedPageBreak/>
        <w:t>Принят решением Комиссии Таможенного союза от 9 декабря 2011 года № 881 «Пищевая продукция в части ее маркировки» (ТС ТК 022/2011),</w:t>
      </w:r>
    </w:p>
    <w:p w:rsidR="007941A0" w:rsidRDefault="007941A0" w:rsidP="00AE05F5">
      <w:pPr>
        <w:numPr>
          <w:ilvl w:val="0"/>
          <w:numId w:val="11"/>
        </w:numPr>
        <w:rPr>
          <w:rFonts w:ascii="GHEA Grapalat" w:hAnsi="GHEA Grapalat" w:cs="Calibri"/>
          <w:b/>
          <w:bCs/>
          <w:color w:val="000000"/>
          <w:lang w:val="hy-AM"/>
        </w:rPr>
      </w:pPr>
      <w:r w:rsidRPr="001D6AF5">
        <w:rPr>
          <w:rFonts w:ascii="GHEA Grapalat" w:hAnsi="GHEA Grapalat" w:cs="Calibri"/>
          <w:b/>
          <w:bCs/>
          <w:color w:val="000000"/>
          <w:lang w:val="hy-AM"/>
        </w:rPr>
        <w:t>Статья 9 Закона РА "О безопасности пищевых продуктов" и Правила "О безопасности упаковки" (ТС ММ 005/2011), принятые Решением Комиссии Таможенного союза №769 от 16 августа 2011 года.</w:t>
      </w:r>
    </w:p>
    <w:p w:rsidR="007941A0" w:rsidRPr="001D6AF5" w:rsidRDefault="007941A0" w:rsidP="00AE05F5">
      <w:pPr>
        <w:numPr>
          <w:ilvl w:val="0"/>
          <w:numId w:val="11"/>
        </w:numPr>
        <w:rPr>
          <w:rFonts w:ascii="GHEA Grapalat" w:hAnsi="GHEA Grapalat" w:cs="Calibri"/>
          <w:b/>
          <w:bCs/>
          <w:color w:val="000000"/>
          <w:lang w:val="hy-AM"/>
        </w:rPr>
      </w:pPr>
    </w:p>
    <w:p w:rsidR="007941A0" w:rsidRPr="001D6AF5" w:rsidRDefault="007941A0" w:rsidP="007941A0">
      <w:pPr>
        <w:rPr>
          <w:rFonts w:ascii="GHEA Grapalat" w:hAnsi="GHEA Grapalat" w:cs="Sylfaen"/>
          <w:lang w:val="hy-AM"/>
        </w:rPr>
      </w:pPr>
    </w:p>
    <w:p w:rsidR="007941A0" w:rsidRPr="001D6AF5" w:rsidRDefault="007941A0" w:rsidP="007941A0">
      <w:pPr>
        <w:rPr>
          <w:rFonts w:ascii="Sylfaen" w:hAnsi="Sylfaen"/>
          <w:b/>
          <w:lang w:val="nb-NO"/>
        </w:rPr>
      </w:pPr>
      <w:r w:rsidRPr="001D6AF5">
        <w:rPr>
          <w:rFonts w:ascii="Sylfaen" w:hAnsi="Sylfaen"/>
          <w:b/>
          <w:lang w:val="hy-AM"/>
        </w:rPr>
        <w:t>Хлебопродукты и мясные продукты должны поставляться с помощью специального оборудования и документов, предусмотренных в соответствии с соответствующими стандартами и законами о безопасности пищевых продуктов. С брошюрами.</w:t>
      </w:r>
    </w:p>
    <w:p w:rsidR="007941A0" w:rsidRPr="007F21D5" w:rsidRDefault="007941A0" w:rsidP="007941A0">
      <w:pPr>
        <w:rPr>
          <w:rFonts w:ascii="GHEA Grapalat" w:hAnsi="GHEA Grapalat"/>
          <w:sz w:val="20"/>
          <w:lang w:val="hy-AM"/>
        </w:rPr>
      </w:pPr>
    </w:p>
    <w:p w:rsidR="007941A0" w:rsidRPr="00A71D81" w:rsidRDefault="007941A0" w:rsidP="007941A0">
      <w:pPr>
        <w:jc w:val="both"/>
        <w:rPr>
          <w:rFonts w:ascii="GHEA Grapalat" w:hAnsi="GHEA Grapalat" w:cs="Sylfaen"/>
          <w:i/>
          <w:sz w:val="18"/>
          <w:szCs w:val="18"/>
          <w:lang w:val="pt-BR"/>
        </w:rPr>
      </w:pPr>
      <w:r w:rsidRPr="008C6302">
        <w:rPr>
          <w:rFonts w:ascii="GHEA Grapalat" w:hAnsi="GHEA Grapalat"/>
          <w:sz w:val="20"/>
          <w:lang w:val="hy-AM"/>
        </w:rPr>
        <w:t>*</w:t>
      </w:r>
      <w:r w:rsidRPr="00A71D81">
        <w:rPr>
          <w:rFonts w:ascii="GHEA Grapalat" w:hAnsi="GHEA Grapalat" w:cs="Sylfaen"/>
          <w:i/>
          <w:sz w:val="18"/>
          <w:szCs w:val="18"/>
          <w:lang w:val="pt-BR"/>
        </w:rPr>
        <w:t>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w:t>
      </w:r>
    </w:p>
    <w:p w:rsidR="007941A0" w:rsidRPr="00A71D81" w:rsidRDefault="007941A0" w:rsidP="007941A0">
      <w:pPr>
        <w:jc w:val="both"/>
        <w:rPr>
          <w:rFonts w:ascii="GHEA Grapalat" w:hAnsi="GHEA Grapalat" w:cs="Sylfaen"/>
          <w:i/>
          <w:sz w:val="12"/>
          <w:szCs w:val="12"/>
          <w:lang w:val="pt-BR"/>
        </w:rPr>
      </w:pPr>
    </w:p>
    <w:p w:rsidR="007941A0" w:rsidRPr="00A71D81" w:rsidRDefault="007941A0" w:rsidP="007941A0">
      <w:pPr>
        <w:pStyle w:val="af2"/>
        <w:jc w:val="both"/>
        <w:rPr>
          <w:lang w:val="pt-BR"/>
        </w:rPr>
      </w:pPr>
      <w:r w:rsidRPr="00A71D81">
        <w:rPr>
          <w:rFonts w:ascii="GHEA Grapalat" w:hAnsi="GHEA Grapalat"/>
        </w:rPr>
        <w:t>**</w:t>
      </w:r>
      <w:r w:rsidRPr="00A71D81">
        <w:rPr>
          <w:rFonts w:ascii="GHEA Grapalat" w:hAnsi="GHEA Grapalat" w:cs="Sylfaen"/>
          <w:i/>
          <w:sz w:val="18"/>
          <w:szCs w:val="18"/>
          <w:lang w:val="pt-BR" w:eastAsia="en-US"/>
        </w:rPr>
        <w:t>Если выбранный участник представил продукцию, произведенную более чем одним производителем, а также продукцию с разными торговыми марками, названиями и моделями, то в настоящее приложение включаются товары, получившие удовлетворительную оценку. Если в приглашении не указаны сведения о товарном знаке, фирменном наименовании, модели и производителе предлагаемого участником товара, то графа «Товарный знак, торговая марка, модель и наименование производителя» удаляется. 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представителя последнего.</w:t>
      </w:r>
    </w:p>
    <w:p w:rsidR="007941A0" w:rsidRPr="00A71D81" w:rsidRDefault="007941A0" w:rsidP="007941A0">
      <w:pPr>
        <w:jc w:val="both"/>
        <w:rPr>
          <w:rFonts w:ascii="GHEA Grapalat" w:hAnsi="GHEA Grapalat"/>
          <w:sz w:val="12"/>
          <w:szCs w:val="12"/>
          <w:lang w:val="pt-BR"/>
        </w:rPr>
      </w:pPr>
    </w:p>
    <w:p w:rsidR="007941A0" w:rsidRPr="00A71D81" w:rsidRDefault="007941A0" w:rsidP="007941A0">
      <w:pPr>
        <w:jc w:val="both"/>
        <w:rPr>
          <w:rFonts w:ascii="GHEA Grapalat" w:hAnsi="GHEA Grapalat"/>
          <w:sz w:val="20"/>
          <w:lang w:val="pt-BR"/>
        </w:rPr>
      </w:pPr>
      <w:r w:rsidRPr="00A71D81">
        <w:rPr>
          <w:rFonts w:ascii="GHEA Grapalat" w:hAnsi="GHEA Grapalat" w:cs="Sylfaen"/>
          <w:i/>
          <w:sz w:val="18"/>
          <w:szCs w:val="18"/>
          <w:lang w:val="pt-BR"/>
        </w:rPr>
        <w:t>*** Если договор заключен «О закупках» На основании части 6 статьи 15 Закона Республики Армения исчисление срока в графе определяется в календарных днях, а исчисление осуществляется со дня вступления в силу договора между стороны в случае финансовых средств.</w:t>
      </w:r>
    </w:p>
    <w:p w:rsidR="007941A0" w:rsidRPr="0006245C" w:rsidRDefault="007941A0" w:rsidP="007941A0">
      <w:pPr>
        <w:spacing w:line="259" w:lineRule="auto"/>
        <w:rPr>
          <w:lang w:val="pt-BR"/>
        </w:rPr>
      </w:pPr>
    </w:p>
    <w:p w:rsidR="007941A0" w:rsidRPr="0006245C" w:rsidRDefault="007941A0" w:rsidP="007941A0">
      <w:pPr>
        <w:ind w:firstLine="709"/>
        <w:jc w:val="both"/>
        <w:rPr>
          <w:lang w:val="pt-BR"/>
        </w:rPr>
      </w:pPr>
    </w:p>
    <w:p w:rsidR="007941A0" w:rsidRPr="007941A0" w:rsidRDefault="007941A0" w:rsidP="00E12B8D">
      <w:pPr>
        <w:widowControl w:val="0"/>
        <w:spacing w:after="160"/>
        <w:jc w:val="center"/>
        <w:rPr>
          <w:rFonts w:ascii="GHEA Grapalat" w:hAnsi="GHEA Grapalat"/>
          <w:lang w:val="pt-BR"/>
        </w:rPr>
      </w:pPr>
    </w:p>
    <w:p w:rsidR="007941A0" w:rsidRPr="00B138F3" w:rsidRDefault="007941A0" w:rsidP="00E12B8D">
      <w:pPr>
        <w:widowControl w:val="0"/>
        <w:spacing w:after="160"/>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ПОКУПАТЕЛЬ</w:t>
            </w:r>
          </w:p>
          <w:p w:rsidR="000C70EB" w:rsidRPr="00F3446E" w:rsidRDefault="000C70EB" w:rsidP="000C70EB">
            <w:r w:rsidRPr="00383F64">
              <w:t xml:space="preserve">      </w:t>
            </w:r>
            <w:r>
              <w:t xml:space="preserve">       </w:t>
            </w:r>
            <w:r w:rsidRPr="00BB5353">
              <w:t xml:space="preserve">Айгаван </w:t>
            </w:r>
            <w:r w:rsidRPr="00F3446E">
              <w:t>"</w:t>
            </w:r>
            <w:r w:rsidRPr="00BB5353">
              <w:t>Жпит</w:t>
            </w:r>
            <w:r>
              <w:t xml:space="preserve"> детский сад"</w:t>
            </w:r>
          </w:p>
          <w:p w:rsidR="000C70EB" w:rsidRPr="00BB5353" w:rsidRDefault="000C70EB" w:rsidP="000C70EB">
            <w:pPr>
              <w:jc w:val="center"/>
            </w:pPr>
            <w:r w:rsidRPr="00BB5353">
              <w:t>Айгаван</w:t>
            </w:r>
            <w:r>
              <w:t xml:space="preserve"> Г. </w:t>
            </w:r>
            <w:r w:rsidRPr="00BB5353">
              <w:t xml:space="preserve"> </w:t>
            </w:r>
            <w:r>
              <w:t>Г</w:t>
            </w:r>
            <w:r w:rsidRPr="00BB5353">
              <w:t>укасян</w:t>
            </w:r>
            <w:r>
              <w:t xml:space="preserve"> </w:t>
            </w:r>
            <w:r w:rsidRPr="00BB5353">
              <w:t>3</w:t>
            </w:r>
          </w:p>
          <w:p w:rsidR="000C70EB" w:rsidRPr="00F3446E" w:rsidRDefault="000C70EB" w:rsidP="000C70EB">
            <w:pPr>
              <w:jc w:val="center"/>
            </w:pPr>
            <w:r w:rsidRPr="00F3446E">
              <w:t>Акба банк:</w:t>
            </w:r>
          </w:p>
          <w:p w:rsidR="000C70EB" w:rsidRPr="00F3446E" w:rsidRDefault="000C70EB" w:rsidP="000C70EB">
            <w:pPr>
              <w:jc w:val="center"/>
            </w:pPr>
            <w:r w:rsidRPr="00F3446E">
              <w:t xml:space="preserve">ПК </w:t>
            </w:r>
            <w:r w:rsidRPr="00BB5353">
              <w:t>220391610155000</w:t>
            </w:r>
          </w:p>
          <w:p w:rsidR="000C70EB" w:rsidRPr="00BB5353" w:rsidRDefault="000C70EB" w:rsidP="000C70EB">
            <w:pPr>
              <w:widowControl w:val="0"/>
              <w:spacing w:after="160"/>
              <w:jc w:val="center"/>
            </w:pPr>
            <w:r w:rsidRPr="00F3446E">
              <w:t>AVC 041</w:t>
            </w:r>
            <w:r w:rsidRPr="00BB5353">
              <w:t>03274</w:t>
            </w:r>
          </w:p>
          <w:p w:rsidR="000C70EB" w:rsidRPr="00160D59" w:rsidRDefault="000C70EB" w:rsidP="000C70EB">
            <w:pPr>
              <w:widowControl w:val="0"/>
              <w:spacing w:after="160"/>
              <w:jc w:val="center"/>
              <w:rPr>
                <w:rFonts w:ascii="GHEA Grapalat" w:hAnsi="GHEA Grapalat"/>
              </w:rPr>
            </w:pPr>
            <w:r w:rsidRPr="00BB5353">
              <w:lastRenderedPageBreak/>
              <w:t>А. Тунян</w:t>
            </w:r>
            <w:r>
              <w:rPr>
                <w:rFonts w:ascii="GHEA Grapalat" w:hAnsi="GHEA Grapalat"/>
              </w:rPr>
              <w:br/>
            </w:r>
            <w:r w:rsidRPr="00160D59">
              <w:rPr>
                <w:rFonts w:ascii="GHEA Grapalat" w:hAnsi="GHEA Grapalat"/>
              </w:rPr>
              <w:t>____________</w:t>
            </w:r>
          </w:p>
          <w:p w:rsidR="000C70EB" w:rsidRPr="00B138F3" w:rsidRDefault="000C70EB" w:rsidP="000C70EB">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0C70EB" w:rsidP="000C70EB">
            <w:pPr>
              <w:widowControl w:val="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jc w:val="center"/>
              <w:rPr>
                <w:rFonts w:ascii="GHEA Grapalat" w:hAnsi="GHEA Grapalat"/>
              </w:rPr>
            </w:pPr>
          </w:p>
        </w:tc>
        <w:tc>
          <w:tcPr>
            <w:tcW w:w="4343" w:type="dxa"/>
          </w:tcPr>
          <w:p w:rsidR="00E12B8D" w:rsidRPr="00B138F3" w:rsidRDefault="00E12B8D" w:rsidP="008B1F5B">
            <w:pPr>
              <w:widowControl w:val="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/подпись/</w:t>
            </w:r>
          </w:p>
          <w:p w:rsidR="00E12B8D" w:rsidRPr="00B138F3" w:rsidRDefault="00E12B8D" w:rsidP="008B1F5B">
            <w:pPr>
              <w:widowControl w:val="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jc w:val="right"/>
        <w:rPr>
          <w:rFonts w:ascii="GHEA Grapalat" w:hAnsi="GHEA Grapalat"/>
          <w:i/>
        </w:rPr>
      </w:pPr>
      <w:r w:rsidRPr="00B138F3">
        <w:rPr>
          <w:rFonts w:ascii="GHEA Grapalat" w:hAnsi="GHEA Grapalat"/>
        </w:rPr>
        <w:lastRenderedPageBreak/>
        <w:br w:type="page"/>
      </w:r>
      <w:r w:rsidRPr="00B138F3">
        <w:rPr>
          <w:rFonts w:ascii="GHEA Grapalat" w:hAnsi="GHEA Grapalat"/>
          <w:i/>
        </w:rPr>
        <w:lastRenderedPageBreak/>
        <w:t>Приложение № 2</w:t>
      </w:r>
    </w:p>
    <w:p w:rsidR="00E12B8D" w:rsidRPr="00B138F3" w:rsidRDefault="00E12B8D" w:rsidP="00E12B8D">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E12B8D" w:rsidRPr="00B138F3" w:rsidRDefault="00E12B8D" w:rsidP="00E12B8D">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32"/>
        <w:t>*</w:t>
      </w:r>
    </w:p>
    <w:p w:rsidR="00E12B8D" w:rsidRPr="00B138F3" w:rsidRDefault="00E12B8D" w:rsidP="00E12B8D">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2155"/>
        <w:gridCol w:w="1293"/>
        <w:gridCol w:w="1007"/>
        <w:gridCol w:w="1006"/>
        <w:gridCol w:w="718"/>
        <w:gridCol w:w="861"/>
        <w:gridCol w:w="545"/>
        <w:gridCol w:w="606"/>
        <w:gridCol w:w="718"/>
        <w:gridCol w:w="854"/>
        <w:gridCol w:w="868"/>
        <w:gridCol w:w="861"/>
        <w:gridCol w:w="1007"/>
        <w:gridCol w:w="861"/>
        <w:gridCol w:w="821"/>
      </w:tblGrid>
      <w:tr w:rsidR="00E12B8D" w:rsidRPr="00B138F3" w:rsidTr="008B1F5B">
        <w:trPr>
          <w:trHeight w:val="305"/>
          <w:jc w:val="center"/>
        </w:trPr>
        <w:tc>
          <w:tcPr>
            <w:tcW w:w="15903" w:type="dxa"/>
            <w:gridSpan w:val="16"/>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Товар</w:t>
            </w:r>
          </w:p>
        </w:tc>
      </w:tr>
      <w:tr w:rsidR="00E12B8D" w:rsidRPr="00B138F3" w:rsidTr="008B1F5B">
        <w:trPr>
          <w:trHeight w:val="747"/>
          <w:jc w:val="center"/>
        </w:trPr>
        <w:tc>
          <w:tcPr>
            <w:tcW w:w="1724"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55"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293"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731" w:type="dxa"/>
            <w:gridSpan w:val="13"/>
            <w:vAlign w:val="center"/>
          </w:tcPr>
          <w:p w:rsidR="00E12B8D" w:rsidRPr="00B138F3" w:rsidRDefault="00E12B8D" w:rsidP="008B1F5B">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20</w:t>
            </w:r>
            <w:r w:rsidR="002C3F4E">
              <w:rPr>
                <w:rFonts w:ascii="GHEA Grapalat" w:hAnsi="GHEA Grapalat"/>
                <w:sz w:val="16"/>
                <w:szCs w:val="16"/>
              </w:rPr>
              <w:t>24</w:t>
            </w:r>
            <w:r w:rsidRPr="00B138F3">
              <w:rPr>
                <w:rFonts w:ascii="GHEA Grapalat" w:hAnsi="GHEA Grapalat"/>
                <w:sz w:val="16"/>
                <w:szCs w:val="16"/>
              </w:rPr>
              <w:t xml:space="preserve"> г., по месяцам, в том числе</w:t>
            </w:r>
            <w:r w:rsidRPr="00B138F3">
              <w:rPr>
                <w:rStyle w:val="af6"/>
                <w:rFonts w:ascii="GHEA Grapalat" w:hAnsi="GHEA Grapalat"/>
                <w:sz w:val="16"/>
                <w:szCs w:val="16"/>
              </w:rPr>
              <w:footnoteReference w:customMarkFollows="1" w:id="33"/>
              <w:t>**</w:t>
            </w:r>
          </w:p>
        </w:tc>
      </w:tr>
      <w:tr w:rsidR="00E12B8D" w:rsidRPr="00B138F3" w:rsidTr="008B1F5B">
        <w:trPr>
          <w:trHeight w:val="59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1006"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61" w:type="dxa"/>
            <w:vAlign w:val="center"/>
          </w:tcPr>
          <w:p w:rsidR="00E12B8D" w:rsidRPr="00B138F3" w:rsidRDefault="00E12B8D" w:rsidP="008B1F5B">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5"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1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54"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1007"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61" w:type="dxa"/>
            <w:vAlign w:val="center"/>
          </w:tcPr>
          <w:p w:rsidR="00E12B8D" w:rsidRPr="00B138F3" w:rsidRDefault="00E12B8D" w:rsidP="008B1F5B">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21" w:type="dxa"/>
            <w:vAlign w:val="center"/>
          </w:tcPr>
          <w:p w:rsidR="00E12B8D" w:rsidRPr="002C3F4E" w:rsidRDefault="00E12B8D" w:rsidP="008B1F5B">
            <w:pPr>
              <w:widowControl w:val="0"/>
              <w:ind w:right="-1"/>
              <w:jc w:val="center"/>
              <w:rPr>
                <w:rFonts w:ascii="GHEA Grapalat" w:hAnsi="GHEA Grapalat"/>
                <w:sz w:val="16"/>
                <w:szCs w:val="16"/>
              </w:rPr>
            </w:pPr>
            <w:r w:rsidRPr="00B138F3">
              <w:rPr>
                <w:rFonts w:ascii="GHEA Grapalat" w:hAnsi="GHEA Grapalat"/>
                <w:sz w:val="16"/>
                <w:szCs w:val="16"/>
              </w:rPr>
              <w:t>Всего</w:t>
            </w:r>
          </w:p>
        </w:tc>
      </w:tr>
      <w:tr w:rsidR="00E12B8D" w:rsidRPr="00B138F3" w:rsidTr="008B1F5B">
        <w:trPr>
          <w:trHeight w:val="404"/>
          <w:jc w:val="center"/>
        </w:trPr>
        <w:tc>
          <w:tcPr>
            <w:tcW w:w="1724" w:type="dxa"/>
          </w:tcPr>
          <w:p w:rsidR="00E12B8D" w:rsidRPr="00B138F3" w:rsidRDefault="00E12B8D" w:rsidP="008B1F5B">
            <w:pPr>
              <w:widowControl w:val="0"/>
              <w:jc w:val="center"/>
              <w:rPr>
                <w:rFonts w:ascii="GHEA Grapalat" w:hAnsi="GHEA Grapalat"/>
                <w:sz w:val="16"/>
                <w:szCs w:val="16"/>
              </w:rPr>
            </w:pPr>
          </w:p>
        </w:tc>
        <w:tc>
          <w:tcPr>
            <w:tcW w:w="2155" w:type="dxa"/>
          </w:tcPr>
          <w:p w:rsidR="00E12B8D" w:rsidRPr="00B138F3" w:rsidRDefault="00E12B8D" w:rsidP="008B1F5B">
            <w:pPr>
              <w:widowControl w:val="0"/>
              <w:jc w:val="center"/>
              <w:rPr>
                <w:rFonts w:ascii="GHEA Grapalat" w:hAnsi="GHEA Grapalat"/>
                <w:sz w:val="16"/>
                <w:szCs w:val="16"/>
              </w:rPr>
            </w:pPr>
          </w:p>
        </w:tc>
        <w:tc>
          <w:tcPr>
            <w:tcW w:w="1293" w:type="dxa"/>
          </w:tcPr>
          <w:p w:rsidR="00E12B8D" w:rsidRPr="00B138F3" w:rsidRDefault="00E12B8D" w:rsidP="008B1F5B">
            <w:pPr>
              <w:widowControl w:val="0"/>
              <w:jc w:val="center"/>
              <w:rPr>
                <w:rFonts w:ascii="GHEA Grapalat" w:hAnsi="GHEA Grapalat"/>
                <w:sz w:val="16"/>
                <w:szCs w:val="16"/>
              </w:rPr>
            </w:pPr>
          </w:p>
        </w:tc>
        <w:tc>
          <w:tcPr>
            <w:tcW w:w="1007"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1006" w:type="dxa"/>
            <w:vAlign w:val="center"/>
          </w:tcPr>
          <w:p w:rsidR="00E12B8D" w:rsidRPr="00B138F3" w:rsidRDefault="00E12B8D" w:rsidP="008B1F5B">
            <w:pPr>
              <w:widowControl w:val="0"/>
              <w:jc w:val="center"/>
              <w:rPr>
                <w:rFonts w:ascii="GHEA Grapalat" w:hAnsi="GHEA Grapalat"/>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545"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71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54"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8"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1007"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61" w:type="dxa"/>
            <w:vAlign w:val="center"/>
          </w:tcPr>
          <w:p w:rsidR="00E12B8D" w:rsidRPr="00B138F3" w:rsidRDefault="00E12B8D" w:rsidP="008B1F5B">
            <w:pPr>
              <w:widowControl w:val="0"/>
              <w:jc w:val="center"/>
              <w:rPr>
                <w:rFonts w:ascii="GHEA Grapalat" w:hAnsi="GHEA Grapalat" w:cs="Arial"/>
                <w:sz w:val="16"/>
                <w:szCs w:val="16"/>
              </w:rPr>
            </w:pPr>
            <w:r w:rsidRPr="00B138F3">
              <w:rPr>
                <w:rFonts w:ascii="GHEA Grapalat" w:hAnsi="GHEA Grapalat"/>
                <w:sz w:val="16"/>
                <w:szCs w:val="16"/>
              </w:rPr>
              <w:t>... %</w:t>
            </w:r>
          </w:p>
        </w:tc>
        <w:tc>
          <w:tcPr>
            <w:tcW w:w="821" w:type="dxa"/>
            <w:vAlign w:val="center"/>
          </w:tcPr>
          <w:p w:rsidR="00E12B8D" w:rsidRPr="00B138F3" w:rsidRDefault="00E12B8D" w:rsidP="008B1F5B">
            <w:pPr>
              <w:widowControl w:val="0"/>
              <w:jc w:val="center"/>
              <w:rPr>
                <w:rFonts w:ascii="GHEA Grapalat" w:hAnsi="GHEA Grapalat"/>
                <w:b/>
                <w:sz w:val="16"/>
                <w:szCs w:val="16"/>
              </w:rPr>
            </w:pPr>
            <w:r w:rsidRPr="00B138F3">
              <w:rPr>
                <w:rFonts w:ascii="GHEA Grapalat" w:hAnsi="GHEA Grapalat"/>
                <w:sz w:val="16"/>
                <w:szCs w:val="16"/>
              </w:rPr>
              <w:t>... %</w:t>
            </w:r>
          </w:p>
        </w:tc>
      </w:tr>
    </w:tbl>
    <w:p w:rsidR="00E12B8D" w:rsidRPr="00B138F3" w:rsidRDefault="00E12B8D" w:rsidP="00E12B8D">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E12B8D" w:rsidRPr="00B138F3" w:rsidTr="008B1F5B">
        <w:trPr>
          <w:jc w:val="center"/>
        </w:trPr>
        <w:tc>
          <w:tcPr>
            <w:tcW w:w="4536" w:type="dxa"/>
          </w:tcPr>
          <w:p w:rsidR="00E12B8D" w:rsidRDefault="00E12B8D" w:rsidP="008B1F5B">
            <w:pPr>
              <w:widowControl w:val="0"/>
              <w:spacing w:after="160"/>
              <w:jc w:val="center"/>
              <w:rPr>
                <w:rFonts w:ascii="GHEA Grapalat" w:hAnsi="GHEA Grapalat"/>
                <w:b/>
              </w:rPr>
            </w:pPr>
            <w:r w:rsidRPr="00B138F3">
              <w:rPr>
                <w:rFonts w:ascii="GHEA Grapalat" w:hAnsi="GHEA Grapalat"/>
                <w:b/>
              </w:rPr>
              <w:t>ПОКУПАТЕЛЬ</w:t>
            </w:r>
          </w:p>
          <w:p w:rsidR="000C70EB" w:rsidRPr="00F3446E" w:rsidRDefault="000C70EB" w:rsidP="000C70EB">
            <w:r w:rsidRPr="00383F64">
              <w:t xml:space="preserve">      </w:t>
            </w:r>
            <w:r>
              <w:t xml:space="preserve">       </w:t>
            </w:r>
            <w:r w:rsidRPr="00BB5353">
              <w:t xml:space="preserve">Айгаван </w:t>
            </w:r>
            <w:r w:rsidRPr="00F3446E">
              <w:t>"</w:t>
            </w:r>
            <w:r w:rsidRPr="00BB5353">
              <w:t>Жпит</w:t>
            </w:r>
            <w:r>
              <w:t xml:space="preserve"> детский сад"</w:t>
            </w:r>
          </w:p>
          <w:p w:rsidR="000C70EB" w:rsidRPr="00BB5353" w:rsidRDefault="000C70EB" w:rsidP="000C70EB">
            <w:pPr>
              <w:jc w:val="center"/>
            </w:pPr>
            <w:r w:rsidRPr="00BB5353">
              <w:t>Айгаван</w:t>
            </w:r>
            <w:r>
              <w:t xml:space="preserve"> Г. </w:t>
            </w:r>
            <w:r w:rsidRPr="00BB5353">
              <w:t xml:space="preserve"> </w:t>
            </w:r>
            <w:r>
              <w:t>Г</w:t>
            </w:r>
            <w:r w:rsidRPr="00BB5353">
              <w:t>укасян</w:t>
            </w:r>
            <w:r>
              <w:t xml:space="preserve"> </w:t>
            </w:r>
            <w:r w:rsidRPr="00BB5353">
              <w:t>3</w:t>
            </w:r>
          </w:p>
          <w:p w:rsidR="000C70EB" w:rsidRPr="00F3446E" w:rsidRDefault="000C70EB" w:rsidP="000C70EB">
            <w:pPr>
              <w:jc w:val="center"/>
            </w:pPr>
            <w:r w:rsidRPr="00F3446E">
              <w:t>Акба банк:</w:t>
            </w:r>
          </w:p>
          <w:p w:rsidR="000C70EB" w:rsidRPr="00F3446E" w:rsidRDefault="000C70EB" w:rsidP="000C70EB">
            <w:pPr>
              <w:jc w:val="center"/>
            </w:pPr>
            <w:r w:rsidRPr="00F3446E">
              <w:t xml:space="preserve">ПК </w:t>
            </w:r>
            <w:r w:rsidRPr="00BB5353">
              <w:t>220391610155000</w:t>
            </w:r>
          </w:p>
          <w:p w:rsidR="000C70EB" w:rsidRPr="00BB5353" w:rsidRDefault="000C70EB" w:rsidP="000C70EB">
            <w:pPr>
              <w:widowControl w:val="0"/>
              <w:spacing w:after="160"/>
              <w:jc w:val="center"/>
            </w:pPr>
            <w:r w:rsidRPr="00F3446E">
              <w:t>AVC 041</w:t>
            </w:r>
            <w:r w:rsidRPr="00BB5353">
              <w:t>03274</w:t>
            </w:r>
          </w:p>
          <w:p w:rsidR="000C70EB" w:rsidRPr="00160D59" w:rsidRDefault="000C70EB" w:rsidP="000C70EB">
            <w:pPr>
              <w:widowControl w:val="0"/>
              <w:spacing w:after="160"/>
              <w:jc w:val="center"/>
              <w:rPr>
                <w:rFonts w:ascii="GHEA Grapalat" w:hAnsi="GHEA Grapalat"/>
              </w:rPr>
            </w:pPr>
            <w:r w:rsidRPr="00BB5353">
              <w:t>А. Тунян</w:t>
            </w:r>
            <w:r>
              <w:rPr>
                <w:rFonts w:ascii="GHEA Grapalat" w:hAnsi="GHEA Grapalat"/>
              </w:rPr>
              <w:br/>
            </w:r>
            <w:r w:rsidRPr="00160D59">
              <w:rPr>
                <w:rFonts w:ascii="GHEA Grapalat" w:hAnsi="GHEA Grapalat"/>
              </w:rPr>
              <w:t>____________</w:t>
            </w:r>
          </w:p>
          <w:p w:rsidR="000C70EB" w:rsidRPr="00B138F3" w:rsidRDefault="000C70EB" w:rsidP="000C70EB">
            <w:pPr>
              <w:widowControl w:val="0"/>
              <w:spacing w:after="160"/>
              <w:jc w:val="center"/>
              <w:rPr>
                <w:rFonts w:ascii="GHEA Grapalat" w:hAnsi="GHEA Grapalat"/>
                <w:sz w:val="16"/>
                <w:szCs w:val="16"/>
              </w:rPr>
            </w:pPr>
            <w:r w:rsidRPr="00B138F3">
              <w:rPr>
                <w:rFonts w:ascii="GHEA Grapalat" w:hAnsi="GHEA Grapalat"/>
                <w:sz w:val="16"/>
                <w:szCs w:val="16"/>
              </w:rPr>
              <w:lastRenderedPageBreak/>
              <w:t>/подпись/</w:t>
            </w:r>
          </w:p>
          <w:p w:rsidR="00E12B8D" w:rsidRPr="00CC23DA" w:rsidRDefault="000C70EB" w:rsidP="000C70EB">
            <w:pPr>
              <w:widowControl w:val="0"/>
              <w:jc w:val="center"/>
              <w:rPr>
                <w:rFonts w:ascii="GHEA Grapalat" w:hAnsi="GHEA Grapalat"/>
              </w:rPr>
            </w:pPr>
            <w:r w:rsidRPr="00B138F3">
              <w:rPr>
                <w:rFonts w:ascii="GHEA Grapalat" w:hAnsi="GHEA Grapalat"/>
              </w:rPr>
              <w:t>М. П.</w:t>
            </w:r>
            <w:r w:rsidR="00E12B8D" w:rsidRPr="00CC23DA">
              <w:rPr>
                <w:rFonts w:ascii="GHEA Grapalat" w:hAnsi="GHEA Grapalat"/>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c>
          <w:tcPr>
            <w:tcW w:w="760" w:type="dxa"/>
          </w:tcPr>
          <w:p w:rsidR="00E12B8D" w:rsidRPr="00B138F3" w:rsidRDefault="00E12B8D" w:rsidP="008B1F5B">
            <w:pPr>
              <w:widowControl w:val="0"/>
              <w:spacing w:after="160"/>
              <w:jc w:val="center"/>
              <w:rPr>
                <w:rFonts w:ascii="GHEA Grapalat" w:hAnsi="GHEA Grapalat"/>
              </w:rPr>
            </w:pPr>
          </w:p>
        </w:tc>
        <w:tc>
          <w:tcPr>
            <w:tcW w:w="4343" w:type="dxa"/>
          </w:tcPr>
          <w:p w:rsidR="00E12B8D" w:rsidRPr="00B138F3" w:rsidRDefault="00E12B8D" w:rsidP="008B1F5B">
            <w:pPr>
              <w:widowControl w:val="0"/>
              <w:spacing w:after="160"/>
              <w:jc w:val="center"/>
              <w:rPr>
                <w:rFonts w:ascii="GHEA Grapalat" w:hAnsi="GHEA Grapalat" w:cs="Sylfaen"/>
                <w:b/>
                <w:bCs/>
              </w:rPr>
            </w:pPr>
            <w:r w:rsidRPr="00B138F3">
              <w:rPr>
                <w:rFonts w:ascii="GHEA Grapalat" w:hAnsi="GHEA Grapalat"/>
                <w:b/>
              </w:rPr>
              <w:t>ПРОДАВЕЦ</w:t>
            </w:r>
          </w:p>
          <w:p w:rsidR="00E12B8D" w:rsidRPr="00B138F3" w:rsidRDefault="00E12B8D" w:rsidP="008B1F5B">
            <w:pPr>
              <w:widowControl w:val="0"/>
              <w:jc w:val="center"/>
              <w:rPr>
                <w:rFonts w:ascii="GHEA Grapalat" w:hAnsi="GHEA Grapalat"/>
                <w:lang w:val="en-US"/>
              </w:rPr>
            </w:pPr>
            <w:r w:rsidRPr="00B138F3">
              <w:rPr>
                <w:rFonts w:ascii="GHEA Grapalat" w:hAnsi="GHEA Grapalat"/>
                <w:lang w:val="en-US"/>
              </w:rPr>
              <w:t>______________________</w:t>
            </w:r>
          </w:p>
          <w:p w:rsidR="00E12B8D" w:rsidRPr="00B138F3" w:rsidRDefault="00E12B8D" w:rsidP="008B1F5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E12B8D" w:rsidRPr="00B138F3" w:rsidRDefault="00E12B8D" w:rsidP="008B1F5B">
            <w:pPr>
              <w:widowControl w:val="0"/>
              <w:spacing w:after="160"/>
              <w:jc w:val="center"/>
              <w:rPr>
                <w:rFonts w:ascii="GHEA Grapalat" w:hAnsi="GHEA Grapalat"/>
              </w:rPr>
            </w:pPr>
            <w:r w:rsidRPr="00B138F3">
              <w:rPr>
                <w:rFonts w:ascii="GHEA Grapalat" w:hAnsi="GHEA Grapalat"/>
              </w:rPr>
              <w:t>М. П.</w:t>
            </w:r>
          </w:p>
        </w:tc>
      </w:tr>
    </w:tbl>
    <w:p w:rsidR="00E12B8D" w:rsidRPr="00B138F3" w:rsidRDefault="00E12B8D" w:rsidP="00E12B8D">
      <w:pPr>
        <w:widowControl w:val="0"/>
        <w:spacing w:after="160"/>
        <w:rPr>
          <w:rFonts w:ascii="GHEA Grapalat" w:hAnsi="GHEA Grapalat"/>
        </w:rPr>
        <w:sectPr w:rsidR="00E12B8D" w:rsidRPr="00B138F3" w:rsidSect="008B1F5B">
          <w:footerReference w:type="default" r:id="rId13"/>
          <w:footnotePr>
            <w:pos w:val="beneathText"/>
          </w:footnotePr>
          <w:pgSz w:w="16838" w:h="11906" w:orient="landscape" w:code="9"/>
          <w:pgMar w:top="1418" w:right="1418" w:bottom="1418" w:left="1418" w:header="561" w:footer="561" w:gutter="0"/>
          <w:cols w:space="720"/>
        </w:sectPr>
      </w:pP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lastRenderedPageBreak/>
        <w:t>Приложение № 3</w:t>
      </w:r>
    </w:p>
    <w:p w:rsidR="00E12B8D" w:rsidRPr="002C3F4E" w:rsidRDefault="00E12B8D" w:rsidP="002C3F4E">
      <w:pPr>
        <w:widowControl w:val="0"/>
        <w:jc w:val="right"/>
        <w:rPr>
          <w:rFonts w:ascii="GHEA Grapalat" w:hAnsi="GHEA Grapalat"/>
          <w:i/>
          <w:sz w:val="20"/>
          <w:szCs w:val="20"/>
        </w:rPr>
      </w:pPr>
      <w:r w:rsidRPr="002C3F4E">
        <w:rPr>
          <w:rFonts w:ascii="GHEA Grapalat" w:hAnsi="GHEA Grapalat"/>
          <w:i/>
          <w:sz w:val="20"/>
          <w:szCs w:val="20"/>
        </w:rPr>
        <w:t xml:space="preserve">к Договору под кодом </w:t>
      </w:r>
      <w:r w:rsidRPr="002C3F4E">
        <w:rPr>
          <w:rFonts w:ascii="GHEA Grapalat" w:hAnsi="GHEA Grapalat"/>
          <w:i/>
          <w:sz w:val="20"/>
          <w:szCs w:val="20"/>
        </w:rPr>
        <w:br/>
        <w:t>заключенному "</w:t>
      </w:r>
      <w:r w:rsidRPr="002C3F4E">
        <w:rPr>
          <w:rFonts w:ascii="GHEA Grapalat" w:hAnsi="GHEA Grapalat"/>
          <w:i/>
          <w:sz w:val="20"/>
          <w:szCs w:val="20"/>
        </w:rPr>
        <w:tab/>
        <w:t>"</w:t>
      </w:r>
      <w:r w:rsidRPr="002C3F4E">
        <w:rPr>
          <w:rFonts w:ascii="GHEA Grapalat" w:hAnsi="GHEA Grapalat"/>
          <w:i/>
          <w:sz w:val="20"/>
          <w:szCs w:val="20"/>
        </w:rPr>
        <w:tab/>
        <w:t>20</w:t>
      </w:r>
      <w:r w:rsidRPr="002C3F4E">
        <w:rPr>
          <w:rFonts w:ascii="GHEA Grapalat" w:hAnsi="GHEA Grapalat"/>
          <w:i/>
          <w:sz w:val="20"/>
          <w:szCs w:val="20"/>
        </w:rPr>
        <w:tab/>
        <w:t>г.</w:t>
      </w:r>
    </w:p>
    <w:p w:rsidR="00E12B8D" w:rsidRPr="002C3F4E" w:rsidRDefault="00E12B8D" w:rsidP="002C3F4E">
      <w:pPr>
        <w:widowControl w:val="0"/>
        <w:ind w:left="-142" w:firstLine="142"/>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E12B8D" w:rsidRPr="002C3F4E" w:rsidTr="008B1F5B">
        <w:trPr>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Сторона договора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Заказчик </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место нахождения 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Р/С_______________________________</w:t>
            </w:r>
          </w:p>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УНН______________________________</w:t>
            </w:r>
          </w:p>
        </w:tc>
      </w:tr>
    </w:tbl>
    <w:p w:rsidR="00E12B8D" w:rsidRPr="002C3F4E" w:rsidRDefault="00E12B8D" w:rsidP="002C3F4E">
      <w:pPr>
        <w:widowControl w:val="0"/>
        <w:ind w:firstLine="375"/>
        <w:rPr>
          <w:rFonts w:ascii="GHEA Grapalat" w:hAnsi="GHEA Grapalat"/>
          <w:iCs/>
          <w:sz w:val="20"/>
          <w:szCs w:val="20"/>
        </w:rPr>
      </w:pPr>
    </w:p>
    <w:p w:rsidR="002C3F4E" w:rsidRPr="002C3F4E" w:rsidRDefault="002C3F4E" w:rsidP="002C3F4E">
      <w:pPr>
        <w:widowControl w:val="0"/>
        <w:ind w:left="567" w:right="467"/>
        <w:jc w:val="center"/>
        <w:rPr>
          <w:rFonts w:ascii="GHEA Grapalat" w:hAnsi="GHEA Grapalat"/>
          <w:b/>
          <w:sz w:val="20"/>
          <w:szCs w:val="20"/>
        </w:rPr>
      </w:pPr>
    </w:p>
    <w:p w:rsidR="00E12B8D" w:rsidRPr="002C3F4E" w:rsidRDefault="00E12B8D" w:rsidP="002C3F4E">
      <w:pPr>
        <w:widowControl w:val="0"/>
        <w:ind w:left="567" w:right="467"/>
        <w:jc w:val="center"/>
        <w:rPr>
          <w:rFonts w:ascii="GHEA Grapalat" w:hAnsi="GHEA Grapalat"/>
          <w:b/>
          <w:sz w:val="20"/>
          <w:szCs w:val="20"/>
        </w:rPr>
      </w:pPr>
      <w:r w:rsidRPr="002C3F4E">
        <w:rPr>
          <w:rFonts w:ascii="GHEA Grapalat" w:hAnsi="GHEA Grapalat"/>
          <w:b/>
          <w:sz w:val="20"/>
          <w:szCs w:val="20"/>
        </w:rPr>
        <w:t>АКТ №</w:t>
      </w:r>
    </w:p>
    <w:p w:rsidR="002C3F4E" w:rsidRPr="002C3F4E" w:rsidRDefault="002C3F4E" w:rsidP="002C3F4E">
      <w:pPr>
        <w:widowControl w:val="0"/>
        <w:ind w:left="567" w:right="467"/>
        <w:jc w:val="center"/>
        <w:rPr>
          <w:rFonts w:ascii="GHEA Grapalat" w:hAnsi="GHEA Grapalat"/>
          <w:iCs/>
          <w:sz w:val="20"/>
          <w:szCs w:val="20"/>
        </w:rPr>
      </w:pPr>
    </w:p>
    <w:p w:rsidR="00E12B8D" w:rsidRPr="002C3F4E" w:rsidRDefault="00E12B8D" w:rsidP="002C3F4E">
      <w:pPr>
        <w:widowControl w:val="0"/>
        <w:ind w:left="567" w:right="467"/>
        <w:jc w:val="center"/>
        <w:rPr>
          <w:rFonts w:ascii="GHEA Grapalat" w:hAnsi="GHEA Grapalat"/>
          <w:b/>
          <w:bCs/>
          <w:iCs/>
          <w:sz w:val="20"/>
          <w:szCs w:val="20"/>
        </w:rPr>
      </w:pPr>
      <w:r w:rsidRPr="002C3F4E">
        <w:rPr>
          <w:rFonts w:ascii="GHEA Grapalat" w:hAnsi="GHEA Grapalat"/>
          <w:b/>
          <w:sz w:val="20"/>
          <w:szCs w:val="20"/>
        </w:rPr>
        <w:t xml:space="preserve">ПРИЕМА-ПЕРЕДАЧИ РЕЗУЛЬТАТОВ </w:t>
      </w:r>
      <w:r w:rsidRPr="002C3F4E">
        <w:rPr>
          <w:rFonts w:ascii="GHEA Grapalat" w:hAnsi="GHEA Grapalat"/>
          <w:b/>
          <w:sz w:val="20"/>
          <w:szCs w:val="20"/>
        </w:rPr>
        <w:br/>
        <w:t>ИСПОЛНЕНИЯ ДОГОВОРАИЛИ ЕГО ЧАСТИ</w:t>
      </w:r>
    </w:p>
    <w:p w:rsidR="00E12B8D" w:rsidRPr="002C3F4E" w:rsidRDefault="00E12B8D" w:rsidP="002C3F4E">
      <w:pPr>
        <w:pStyle w:val="a3"/>
        <w:widowControl w:val="0"/>
        <w:tabs>
          <w:tab w:val="left" w:pos="1134"/>
          <w:tab w:val="left" w:pos="1843"/>
        </w:tabs>
        <w:spacing w:line="240" w:lineRule="auto"/>
        <w:ind w:firstLine="540"/>
        <w:rPr>
          <w:rFonts w:ascii="GHEA Grapalat" w:hAnsi="GHEA Grapalat"/>
          <w:iCs/>
        </w:rPr>
      </w:pPr>
      <w:r w:rsidRPr="002C3F4E">
        <w:rPr>
          <w:rFonts w:ascii="GHEA Grapalat" w:hAnsi="GHEA Grapalat"/>
        </w:rPr>
        <w:t>"</w:t>
      </w:r>
      <w:r w:rsidRPr="002C3F4E">
        <w:rPr>
          <w:rFonts w:ascii="GHEA Grapalat" w:hAnsi="GHEA Grapalat"/>
        </w:rPr>
        <w:tab/>
        <w:t>" "</w:t>
      </w:r>
      <w:r w:rsidRPr="002C3F4E">
        <w:rPr>
          <w:rFonts w:ascii="GHEA Grapalat" w:hAnsi="GHEA Grapalat"/>
        </w:rPr>
        <w:tab/>
        <w:t>" 20</w:t>
      </w:r>
      <w:r w:rsidRPr="002C3F4E">
        <w:rPr>
          <w:rFonts w:ascii="GHEA Grapalat" w:hAnsi="GHEA Grapalat"/>
        </w:rPr>
        <w:tab/>
        <w:t>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Наименование договора (далее — Договор) __________________________________</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Дата заключения Договора "__________" "_______________________" 20 ______ г.</w:t>
      </w:r>
    </w:p>
    <w:p w:rsidR="00E12B8D" w:rsidRPr="002C3F4E" w:rsidRDefault="00E12B8D" w:rsidP="002C3F4E">
      <w:pPr>
        <w:pStyle w:val="af4"/>
        <w:widowControl w:val="0"/>
        <w:spacing w:before="0" w:beforeAutospacing="0" w:after="0" w:afterAutospacing="0"/>
        <w:rPr>
          <w:rFonts w:ascii="GHEA Grapalat" w:hAnsi="GHEA Grapalat"/>
          <w:sz w:val="20"/>
          <w:szCs w:val="20"/>
        </w:rPr>
      </w:pPr>
      <w:r w:rsidRPr="002C3F4E">
        <w:rPr>
          <w:rFonts w:ascii="GHEA Grapalat" w:hAnsi="GHEA Grapalat"/>
          <w:sz w:val="20"/>
          <w:szCs w:val="20"/>
        </w:rPr>
        <w:t>Номер Договора __________________________________________________________</w:t>
      </w:r>
    </w:p>
    <w:p w:rsidR="002C3F4E"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Заказчик и сторона Договора, принимая за основание относящийся к исполнению договора счет-фактуру N ________ , выписанный "</w:t>
      </w:r>
      <w:r w:rsidRPr="002C3F4E">
        <w:rPr>
          <w:rFonts w:ascii="GHEA Grapalat" w:hAnsi="GHEA Grapalat"/>
          <w:sz w:val="20"/>
          <w:szCs w:val="20"/>
        </w:rPr>
        <w:tab/>
        <w:t>" "</w:t>
      </w:r>
      <w:r w:rsidRPr="002C3F4E">
        <w:rPr>
          <w:rFonts w:ascii="GHEA Grapalat" w:hAnsi="GHEA Grapalat"/>
          <w:sz w:val="20"/>
          <w:szCs w:val="20"/>
        </w:rPr>
        <w:tab/>
        <w:t>" 20</w:t>
      </w:r>
      <w:r w:rsidRPr="002C3F4E">
        <w:rPr>
          <w:rFonts w:ascii="GHEA Grapalat" w:hAnsi="GHEA Grapalat"/>
          <w:sz w:val="20"/>
          <w:szCs w:val="20"/>
        </w:rPr>
        <w:tab/>
        <w:t>г., составили настоящий акт о следующем:</w:t>
      </w:r>
    </w:p>
    <w:p w:rsidR="00E12B8D" w:rsidRPr="002C3F4E" w:rsidRDefault="00E12B8D" w:rsidP="002C3F4E">
      <w:pPr>
        <w:widowControl w:val="0"/>
        <w:tabs>
          <w:tab w:val="left" w:pos="5954"/>
          <w:tab w:val="left" w:pos="6663"/>
          <w:tab w:val="left" w:pos="7513"/>
        </w:tabs>
        <w:jc w:val="both"/>
        <w:rPr>
          <w:rFonts w:ascii="GHEA Grapalat" w:hAnsi="GHEA Grapalat"/>
          <w:sz w:val="20"/>
          <w:szCs w:val="20"/>
        </w:rPr>
      </w:pPr>
      <w:r w:rsidRPr="002C3F4E">
        <w:rPr>
          <w:rFonts w:ascii="GHEA Grapalat" w:hAnsi="GHEA Grapalat"/>
          <w:sz w:val="20"/>
          <w:szCs w:val="20"/>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E12B8D" w:rsidRPr="002C3F4E" w:rsidTr="008B1F5B">
        <w:trPr>
          <w:jc w:val="center"/>
        </w:trPr>
        <w:tc>
          <w:tcPr>
            <w:tcW w:w="442"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w:t>
            </w:r>
          </w:p>
        </w:tc>
        <w:tc>
          <w:tcPr>
            <w:tcW w:w="10263" w:type="dxa"/>
            <w:gridSpan w:val="8"/>
            <w:shd w:val="clear" w:color="auto" w:fill="auto"/>
            <w:vAlign w:val="center"/>
          </w:tcPr>
          <w:p w:rsidR="00E12B8D" w:rsidRPr="002C3F4E" w:rsidRDefault="00E12B8D" w:rsidP="002C3F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rPr>
            </w:pPr>
            <w:r w:rsidRPr="002C3F4E">
              <w:rPr>
                <w:rFonts w:ascii="GHEA Grapalat" w:hAnsi="GHEA Grapalat"/>
                <w:sz w:val="20"/>
                <w:szCs w:val="20"/>
              </w:rPr>
              <w:t>Поставленные товары</w:t>
            </w:r>
          </w:p>
        </w:tc>
      </w:tr>
      <w:tr w:rsidR="00E12B8D" w:rsidRPr="002C3F4E" w:rsidTr="008B1F5B">
        <w:trPr>
          <w:jc w:val="center"/>
        </w:trPr>
        <w:tc>
          <w:tcPr>
            <w:tcW w:w="442" w:type="dxa"/>
            <w:vMerge/>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наименование</w:t>
            </w:r>
          </w:p>
        </w:tc>
        <w:tc>
          <w:tcPr>
            <w:tcW w:w="1440"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количественный показатель</w:t>
            </w:r>
          </w:p>
        </w:tc>
        <w:tc>
          <w:tcPr>
            <w:tcW w:w="2693" w:type="dxa"/>
            <w:gridSpan w:val="2"/>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исполнения</w:t>
            </w:r>
          </w:p>
        </w:tc>
        <w:tc>
          <w:tcPr>
            <w:tcW w:w="1134"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сумма, подлежащая уплате (тыс. драмов)</w:t>
            </w:r>
          </w:p>
        </w:tc>
        <w:tc>
          <w:tcPr>
            <w:tcW w:w="1333" w:type="dxa"/>
            <w:vMerge w:val="restart"/>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срок оплаты (по графику оплаты)</w:t>
            </w:r>
          </w:p>
        </w:tc>
      </w:tr>
      <w:tr w:rsidR="00E12B8D" w:rsidRPr="002C3F4E" w:rsidTr="008B1F5B">
        <w:trPr>
          <w:trHeight w:val="1105"/>
          <w:jc w:val="center"/>
        </w:trPr>
        <w:tc>
          <w:tcPr>
            <w:tcW w:w="442" w:type="dxa"/>
            <w:vMerge/>
            <w:tcBorders>
              <w:bottom w:val="single" w:sz="4" w:space="0" w:color="auto"/>
            </w:tcBorders>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r w:rsidRPr="002C3F4E">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vAlign w:val="center"/>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r w:rsidR="00E12B8D" w:rsidRPr="002C3F4E" w:rsidTr="008B1F5B">
        <w:trPr>
          <w:jc w:val="center"/>
        </w:trPr>
        <w:tc>
          <w:tcPr>
            <w:tcW w:w="442"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08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40"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99"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6"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418"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275"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134"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c>
          <w:tcPr>
            <w:tcW w:w="1333" w:type="dxa"/>
            <w:shd w:val="clear" w:color="auto" w:fill="auto"/>
          </w:tcPr>
          <w:p w:rsidR="00E12B8D" w:rsidRPr="002C3F4E" w:rsidRDefault="00E12B8D" w:rsidP="002C3F4E">
            <w:pPr>
              <w:pStyle w:val="af4"/>
              <w:widowControl w:val="0"/>
              <w:spacing w:before="0" w:beforeAutospacing="0" w:after="0" w:afterAutospacing="0"/>
              <w:jc w:val="center"/>
              <w:rPr>
                <w:rFonts w:ascii="GHEA Grapalat" w:hAnsi="GHEA Grapalat"/>
                <w:sz w:val="20"/>
                <w:szCs w:val="20"/>
              </w:rPr>
            </w:pPr>
          </w:p>
        </w:tc>
      </w:tr>
    </w:tbl>
    <w:p w:rsidR="00E12B8D" w:rsidRPr="002C3F4E" w:rsidRDefault="00E12B8D" w:rsidP="002C3F4E">
      <w:pPr>
        <w:widowControl w:val="0"/>
        <w:ind w:firstLine="375"/>
        <w:jc w:val="both"/>
        <w:rPr>
          <w:rFonts w:ascii="GHEA Grapalat" w:hAnsi="GHEA Grapalat" w:cs="Arial"/>
          <w:iCs/>
          <w:sz w:val="20"/>
          <w:szCs w:val="20"/>
          <w:lang w:val="en-US"/>
        </w:rPr>
      </w:pPr>
    </w:p>
    <w:p w:rsidR="00E12B8D" w:rsidRPr="002C3F4E" w:rsidRDefault="00E12B8D" w:rsidP="002C3F4E">
      <w:pPr>
        <w:widowControl w:val="0"/>
        <w:ind w:firstLine="567"/>
        <w:jc w:val="both"/>
        <w:rPr>
          <w:rFonts w:ascii="GHEA Grapalat" w:hAnsi="GHEA Grapalat"/>
          <w:iCs/>
          <w:snapToGrid w:val="0"/>
          <w:sz w:val="20"/>
          <w:szCs w:val="20"/>
        </w:rPr>
      </w:pPr>
      <w:r w:rsidRPr="002C3F4E">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2C3F4E">
        <w:rPr>
          <w:rFonts w:ascii="GHEA Grapalat" w:hAnsi="GHEA Grapalat"/>
          <w:sz w:val="20"/>
          <w:szCs w:val="20"/>
        </w:rPr>
        <w:t>являются составляющей частью настоящего Акта и прилагаются.</w:t>
      </w:r>
    </w:p>
    <w:p w:rsidR="00E12B8D" w:rsidRPr="002C3F4E" w:rsidRDefault="00E12B8D" w:rsidP="002C3F4E">
      <w:pPr>
        <w:widowControl w:val="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12B8D" w:rsidRPr="002C3F4E" w:rsidTr="008B1F5B">
        <w:trPr>
          <w:trHeight w:val="266"/>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Товар передал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Товар принят</w:t>
            </w:r>
          </w:p>
        </w:tc>
      </w:tr>
      <w:tr w:rsidR="00E12B8D" w:rsidRPr="002C3F4E" w:rsidTr="008B1F5B">
        <w:trPr>
          <w:trHeight w:val="47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 xml:space="preserve">подпись </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 xml:space="preserve">подпись </w:t>
            </w:r>
          </w:p>
        </w:tc>
      </w:tr>
      <w:tr w:rsidR="00E12B8D" w:rsidRPr="002C3F4E" w:rsidTr="008B1F5B">
        <w:trPr>
          <w:trHeight w:val="503"/>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 xml:space="preserve">______________________ </w:t>
            </w:r>
          </w:p>
          <w:p w:rsidR="00E12B8D" w:rsidRPr="002C3F4E" w:rsidRDefault="00E12B8D" w:rsidP="002C3F4E">
            <w:pPr>
              <w:widowControl w:val="0"/>
              <w:jc w:val="center"/>
              <w:rPr>
                <w:rFonts w:ascii="GHEA Grapalat" w:hAnsi="GHEA Grapalat"/>
                <w:iCs/>
                <w:sz w:val="20"/>
                <w:szCs w:val="20"/>
                <w:vertAlign w:val="superscript"/>
                <w:lang w:val="en-US"/>
              </w:rPr>
            </w:pPr>
            <w:r w:rsidRPr="002C3F4E">
              <w:rPr>
                <w:rFonts w:ascii="GHEA Grapalat" w:hAnsi="GHEA Grapalat"/>
                <w:sz w:val="20"/>
                <w:szCs w:val="20"/>
                <w:vertAlign w:val="superscript"/>
              </w:rPr>
              <w:t>фамилия, имя</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_______________________</w:t>
            </w:r>
          </w:p>
          <w:p w:rsidR="00E12B8D" w:rsidRPr="002C3F4E" w:rsidRDefault="00E12B8D" w:rsidP="002C3F4E">
            <w:pPr>
              <w:widowControl w:val="0"/>
              <w:jc w:val="center"/>
              <w:rPr>
                <w:rFonts w:ascii="GHEA Grapalat" w:hAnsi="GHEA Grapalat"/>
                <w:iCs/>
                <w:sz w:val="20"/>
                <w:szCs w:val="20"/>
                <w:vertAlign w:val="superscript"/>
              </w:rPr>
            </w:pPr>
            <w:r w:rsidRPr="002C3F4E">
              <w:rPr>
                <w:rFonts w:ascii="GHEA Grapalat" w:hAnsi="GHEA Grapalat"/>
                <w:sz w:val="20"/>
                <w:szCs w:val="20"/>
                <w:vertAlign w:val="superscript"/>
              </w:rPr>
              <w:t>фамилия, имя</w:t>
            </w:r>
          </w:p>
        </w:tc>
      </w:tr>
      <w:tr w:rsidR="00E12B8D" w:rsidRPr="002C3F4E" w:rsidTr="008B1F5B">
        <w:trPr>
          <w:trHeight w:val="281"/>
          <w:tblCellSpacing w:w="7" w:type="dxa"/>
          <w:jc w:val="center"/>
        </w:trPr>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c>
          <w:tcPr>
            <w:tcW w:w="0" w:type="auto"/>
            <w:vAlign w:val="center"/>
          </w:tcPr>
          <w:p w:rsidR="00E12B8D" w:rsidRPr="002C3F4E" w:rsidRDefault="00E12B8D" w:rsidP="002C3F4E">
            <w:pPr>
              <w:widowControl w:val="0"/>
              <w:jc w:val="center"/>
              <w:rPr>
                <w:rFonts w:ascii="GHEA Grapalat" w:hAnsi="GHEA Grapalat"/>
                <w:iCs/>
                <w:sz w:val="20"/>
                <w:szCs w:val="20"/>
              </w:rPr>
            </w:pPr>
            <w:r w:rsidRPr="002C3F4E">
              <w:rPr>
                <w:rFonts w:ascii="GHEA Grapalat" w:hAnsi="GHEA Grapalat"/>
                <w:sz w:val="20"/>
                <w:szCs w:val="20"/>
              </w:rPr>
              <w:t>М. П.</w:t>
            </w:r>
          </w:p>
        </w:tc>
      </w:tr>
    </w:tbl>
    <w:p w:rsidR="00E12B8D" w:rsidRPr="00B138F3" w:rsidRDefault="00E12B8D" w:rsidP="00E12B8D">
      <w:pPr>
        <w:widowControl w:val="0"/>
        <w:spacing w:after="160"/>
        <w:jc w:val="right"/>
        <w:rPr>
          <w:rFonts w:ascii="GHEA Grapalat" w:hAnsi="GHEA Grapalat" w:cs="Sylfaen"/>
          <w:b/>
        </w:rPr>
      </w:pPr>
    </w:p>
    <w:p w:rsidR="00E12B8D" w:rsidRPr="00B138F3" w:rsidRDefault="00E12B8D" w:rsidP="00E12B8D">
      <w:pPr>
        <w:rPr>
          <w:rFonts w:ascii="GHEA Grapalat" w:hAnsi="GHEA Grapalat" w:cs="Sylfaen"/>
          <w:b/>
        </w:rPr>
      </w:pPr>
      <w:r w:rsidRPr="00B138F3">
        <w:rPr>
          <w:rFonts w:ascii="GHEA Grapalat" w:hAnsi="GHEA Grapalat" w:cs="Sylfaen"/>
          <w:b/>
        </w:rPr>
        <w:br w:type="page"/>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E12B8D" w:rsidRPr="00B138F3" w:rsidRDefault="00E12B8D" w:rsidP="00E12B8D">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Pr="00B138F3">
        <w:rPr>
          <w:rFonts w:ascii="GHEA Grapalat" w:hAnsi="GHEA Grapalat" w:cs="Sylfaen"/>
          <w:i/>
        </w:rPr>
        <w:br/>
      </w:r>
      <w:r w:rsidRPr="00B138F3">
        <w:rPr>
          <w:rFonts w:ascii="GHEA Grapalat" w:hAnsi="GHEA Grapalat"/>
          <w:i/>
        </w:rPr>
        <w:t>заключенному "</w:t>
      </w:r>
      <w:r w:rsidRPr="00B138F3">
        <w:rPr>
          <w:rFonts w:ascii="GHEA Grapalat" w:hAnsi="GHEA Grapalat"/>
          <w:i/>
        </w:rPr>
        <w:tab/>
        <w:t xml:space="preserve">" </w:t>
      </w:r>
      <w:r w:rsidRPr="00B138F3">
        <w:rPr>
          <w:rFonts w:ascii="GHEA Grapalat" w:hAnsi="GHEA Grapalat"/>
          <w:i/>
        </w:rPr>
        <w:tab/>
        <w:t xml:space="preserve">20 </w:t>
      </w:r>
      <w:r w:rsidRPr="00B138F3">
        <w:rPr>
          <w:rFonts w:ascii="GHEA Grapalat" w:hAnsi="GHEA Grapalat"/>
          <w:i/>
        </w:rPr>
        <w:tab/>
        <w:t>г.</w:t>
      </w:r>
    </w:p>
    <w:p w:rsidR="00E12B8D" w:rsidRPr="00B138F3" w:rsidRDefault="00E12B8D" w:rsidP="00E12B8D">
      <w:pPr>
        <w:widowControl w:val="0"/>
        <w:tabs>
          <w:tab w:val="left" w:pos="360"/>
          <w:tab w:val="left" w:pos="540"/>
        </w:tabs>
        <w:spacing w:after="160"/>
        <w:jc w:val="center"/>
        <w:rPr>
          <w:rFonts w:ascii="GHEA Grapalat" w:hAnsi="GHEA Grapalat" w:cs="Sylfaen"/>
          <w:b/>
          <w:bCs/>
        </w:rPr>
      </w:pPr>
    </w:p>
    <w:p w:rsidR="00E12B8D" w:rsidRPr="00B138F3" w:rsidRDefault="00E12B8D" w:rsidP="00E12B8D">
      <w:pPr>
        <w:widowControl w:val="0"/>
        <w:spacing w:after="160"/>
        <w:jc w:val="center"/>
        <w:rPr>
          <w:rFonts w:ascii="GHEA Grapalat" w:hAnsi="GHEA Grapalat" w:cs="Sylfaen"/>
          <w:bCs/>
        </w:rPr>
      </w:pPr>
      <w:r w:rsidRPr="00B138F3">
        <w:rPr>
          <w:rFonts w:ascii="GHEA Grapalat" w:hAnsi="GHEA Grapalat"/>
        </w:rPr>
        <w:t>АКТ №———</w:t>
      </w:r>
    </w:p>
    <w:p w:rsidR="00E12B8D" w:rsidRPr="00B138F3" w:rsidRDefault="00E12B8D" w:rsidP="00E12B8D">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E12B8D" w:rsidRPr="00B138F3" w:rsidRDefault="00E12B8D" w:rsidP="00E12B8D">
      <w:pPr>
        <w:widowControl w:val="0"/>
        <w:tabs>
          <w:tab w:val="left" w:pos="360"/>
          <w:tab w:val="left" w:pos="540"/>
        </w:tabs>
        <w:spacing w:after="160"/>
        <w:jc w:val="center"/>
        <w:rPr>
          <w:rFonts w:ascii="GHEA Grapalat" w:hAnsi="GHEA Grapalat" w:cs="Sylfaen"/>
        </w:rPr>
      </w:pPr>
    </w:p>
    <w:p w:rsidR="00E12B8D" w:rsidRPr="00B138F3" w:rsidRDefault="00E12B8D" w:rsidP="00E12B8D">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E12B8D" w:rsidRPr="00B138F3" w:rsidRDefault="00E12B8D" w:rsidP="00E12B8D">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E12B8D" w:rsidRPr="00B138F3" w:rsidRDefault="00E12B8D" w:rsidP="00E12B8D">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E12B8D" w:rsidRPr="00B138F3" w:rsidRDefault="00E12B8D" w:rsidP="00E12B8D">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E12B8D" w:rsidRPr="00B138F3" w:rsidRDefault="00E12B8D" w:rsidP="00E12B8D">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E12B8D" w:rsidRPr="00B138F3" w:rsidRDefault="00E12B8D" w:rsidP="00E12B8D">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E12B8D" w:rsidRPr="00B138F3" w:rsidRDefault="00E12B8D" w:rsidP="00E12B8D">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12B8D" w:rsidRPr="00B138F3" w:rsidTr="008B1F5B">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E12B8D" w:rsidRPr="00B138F3" w:rsidRDefault="00E12B8D" w:rsidP="008B1F5B">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r w:rsidR="00E12B8D" w:rsidRPr="00B138F3" w:rsidTr="008B1F5B">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E12B8D" w:rsidRPr="00B138F3" w:rsidRDefault="00E12B8D" w:rsidP="008B1F5B">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E12B8D" w:rsidRPr="00B138F3" w:rsidRDefault="00E12B8D" w:rsidP="008B1F5B">
            <w:pPr>
              <w:widowControl w:val="0"/>
              <w:spacing w:after="120"/>
              <w:jc w:val="center"/>
              <w:rPr>
                <w:rFonts w:ascii="GHEA Grapalat" w:hAnsi="GHEA Grapalat" w:cs="Sylfaen"/>
                <w:sz w:val="20"/>
                <w:szCs w:val="20"/>
              </w:rPr>
            </w:pPr>
          </w:p>
        </w:tc>
      </w:tr>
    </w:tbl>
    <w:p w:rsidR="00E12B8D" w:rsidRPr="00B138F3" w:rsidRDefault="00E12B8D" w:rsidP="00E12B8D">
      <w:pPr>
        <w:widowControl w:val="0"/>
        <w:tabs>
          <w:tab w:val="left" w:pos="360"/>
          <w:tab w:val="left" w:pos="540"/>
        </w:tabs>
        <w:spacing w:after="160"/>
        <w:jc w:val="both"/>
        <w:rPr>
          <w:rFonts w:ascii="GHEA Grapalat" w:hAnsi="GHEA Grapalat" w:cs="Sylfaen"/>
        </w:rPr>
      </w:pPr>
    </w:p>
    <w:p w:rsidR="00E12B8D" w:rsidRPr="00B138F3" w:rsidRDefault="00E12B8D" w:rsidP="00E12B8D">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E12B8D" w:rsidRDefault="00E12B8D" w:rsidP="00E12B8D">
      <w:pPr>
        <w:rPr>
          <w:rFonts w:ascii="GHEA Grapalat" w:hAnsi="GHEA Grapalat"/>
        </w:rPr>
      </w:pPr>
      <w:r>
        <w:rPr>
          <w:rFonts w:ascii="GHEA Grapalat" w:hAnsi="GHEA Grapalat"/>
        </w:rPr>
        <w:t xml:space="preserve">                                                       </w:t>
      </w:r>
    </w:p>
    <w:p w:rsidR="00E12B8D" w:rsidRPr="00B138F3" w:rsidRDefault="00E12B8D" w:rsidP="00E12B8D">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E12B8D" w:rsidRPr="00B138F3" w:rsidRDefault="00E12B8D" w:rsidP="00E12B8D">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E12B8D" w:rsidRPr="00B138F3" w:rsidTr="008B1F5B">
        <w:tc>
          <w:tcPr>
            <w:tcW w:w="4450"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E12B8D" w:rsidRPr="00B138F3" w:rsidRDefault="00E12B8D" w:rsidP="008B1F5B">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E12B8D" w:rsidRPr="00B138F3" w:rsidRDefault="00E12B8D" w:rsidP="00E12B8D">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E12B8D" w:rsidRPr="00B138F3" w:rsidRDefault="00E12B8D" w:rsidP="00E12B8D">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E12B8D" w:rsidRPr="00B138F3" w:rsidTr="008B1F5B">
        <w:trPr>
          <w:tblCellSpacing w:w="7" w:type="dxa"/>
          <w:jc w:val="center"/>
        </w:trPr>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 xml:space="preserve">___________________________ </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E12B8D" w:rsidRPr="00B138F3" w:rsidRDefault="00E12B8D" w:rsidP="008B1F5B">
            <w:pPr>
              <w:widowControl w:val="0"/>
              <w:jc w:val="center"/>
              <w:rPr>
                <w:rFonts w:ascii="GHEA Grapalat" w:hAnsi="GHEA Grapalat" w:cs="GHEA Grapalat"/>
              </w:rPr>
            </w:pPr>
            <w:r w:rsidRPr="00B138F3">
              <w:rPr>
                <w:rFonts w:ascii="GHEA Grapalat" w:hAnsi="GHEA Grapalat"/>
              </w:rPr>
              <w:t>___________________________</w:t>
            </w:r>
          </w:p>
          <w:p w:rsidR="00E12B8D" w:rsidRPr="00B138F3" w:rsidRDefault="00E12B8D" w:rsidP="008B1F5B">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E12B8D" w:rsidRPr="00B138F3" w:rsidRDefault="00E12B8D" w:rsidP="00E12B8D">
      <w:pPr>
        <w:widowControl w:val="0"/>
        <w:spacing w:after="160"/>
        <w:ind w:left="-142" w:firstLine="142"/>
        <w:jc w:val="center"/>
        <w:rPr>
          <w:rFonts w:ascii="GHEA Grapalat" w:hAnsi="GHEA Grapalat" w:cs="Sylfaen"/>
          <w:b/>
        </w:rPr>
      </w:pPr>
    </w:p>
    <w:sectPr w:rsidR="00E12B8D" w:rsidRPr="00B138F3" w:rsidSect="008B1F5B">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3AB4" w:rsidRDefault="005A3AB4" w:rsidP="00E12B8D">
      <w:r>
        <w:separator/>
      </w:r>
    </w:p>
  </w:endnote>
  <w:endnote w:type="continuationSeparator" w:id="0">
    <w:p w:rsidR="005A3AB4" w:rsidRDefault="005A3AB4" w:rsidP="00E1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Roboto">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E81619" w:rsidRPr="00C861E9" w:rsidRDefault="00E8161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F2D4B">
          <w:rPr>
            <w:rFonts w:ascii="GHEA Grapalat" w:hAnsi="GHEA Grapalat"/>
            <w:noProof/>
            <w:sz w:val="24"/>
            <w:szCs w:val="24"/>
          </w:rPr>
          <w:t>128</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3AB4" w:rsidRDefault="005A3AB4" w:rsidP="00E12B8D">
      <w:r>
        <w:separator/>
      </w:r>
    </w:p>
  </w:footnote>
  <w:footnote w:type="continuationSeparator" w:id="0">
    <w:p w:rsidR="005A3AB4" w:rsidRDefault="005A3AB4" w:rsidP="00E12B8D">
      <w:r>
        <w:continuationSeparator/>
      </w:r>
    </w:p>
  </w:footnote>
  <w:footnote w:id="1">
    <w:p w:rsidR="00E81619" w:rsidRPr="00ED3BA4" w:rsidRDefault="00E81619" w:rsidP="00E12B8D">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E81619" w:rsidRPr="00541313" w:rsidRDefault="00E81619" w:rsidP="00E12B8D">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E81619" w:rsidRPr="00DB4FE3" w:rsidRDefault="00E81619" w:rsidP="00E12B8D">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E81619" w:rsidRPr="00DB4FE3" w:rsidRDefault="00E81619" w:rsidP="00E12B8D">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E81619" w:rsidRDefault="00E81619" w:rsidP="00E12B8D">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E81619" w:rsidRPr="00D3436F" w:rsidRDefault="00E81619" w:rsidP="00E12B8D">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E81619" w:rsidRPr="008842CE" w:rsidRDefault="00E81619" w:rsidP="00E12B8D">
      <w:pPr>
        <w:pStyle w:val="af2"/>
        <w:widowControl w:val="0"/>
        <w:jc w:val="both"/>
        <w:rPr>
          <w:rFonts w:ascii="GHEA Grapalat" w:hAnsi="GHEA Grapalat"/>
          <w:lang w:val="af-ZA"/>
        </w:rPr>
      </w:pPr>
    </w:p>
    <w:p w:rsidR="00E81619" w:rsidRPr="008842CE" w:rsidRDefault="00E81619" w:rsidP="00E12B8D">
      <w:pPr>
        <w:pStyle w:val="af2"/>
        <w:widowControl w:val="0"/>
        <w:jc w:val="both"/>
        <w:rPr>
          <w:rFonts w:ascii="GHEA Grapalat" w:hAnsi="GHEA Grapalat"/>
          <w:lang w:val="af-ZA"/>
        </w:rPr>
      </w:pPr>
    </w:p>
  </w:footnote>
  <w:footnote w:id="3">
    <w:p w:rsidR="00E81619" w:rsidRPr="00CD6B60" w:rsidRDefault="00E81619" w:rsidP="00E12B8D">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E81619" w:rsidRPr="00CD6B60" w:rsidRDefault="00E81619"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E81619" w:rsidRPr="00CD6B60" w:rsidRDefault="00E81619" w:rsidP="00E12B8D">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E81619" w:rsidRPr="00CD6B60" w:rsidRDefault="00E81619" w:rsidP="00E12B8D">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E81619" w:rsidRPr="00CA2B01" w:rsidRDefault="00E81619" w:rsidP="00E12B8D">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E81619" w:rsidRPr="00CA2B01" w:rsidRDefault="00E81619" w:rsidP="00E12B8D">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E81619" w:rsidRPr="00CA2B01" w:rsidRDefault="00E81619" w:rsidP="00E12B8D">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E81619" w:rsidRPr="005D5092" w:rsidRDefault="00E81619" w:rsidP="00E12B8D">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E81619" w:rsidRPr="0034222E" w:rsidDel="00932115" w:rsidRDefault="00E81619" w:rsidP="00E12B8D">
      <w:pPr>
        <w:pStyle w:val="af2"/>
        <w:jc w:val="both"/>
        <w:rPr>
          <w:del w:id="0"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E81619" w:rsidRPr="00D3436F" w:rsidRDefault="00E81619" w:rsidP="00E12B8D">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E81619" w:rsidRPr="000811C1" w:rsidRDefault="00E81619" w:rsidP="00E12B8D">
      <w:pPr>
        <w:pStyle w:val="af2"/>
        <w:rPr>
          <w:rFonts w:asciiTheme="minorHAnsi" w:hAnsiTheme="minorHAnsi"/>
        </w:rPr>
      </w:pPr>
    </w:p>
  </w:footnote>
  <w:footnote w:id="7">
    <w:p w:rsidR="00E81619" w:rsidRPr="00FE2AA4" w:rsidRDefault="00E81619" w:rsidP="00E12B8D">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E81619" w:rsidRPr="008842CE" w:rsidRDefault="00E81619" w:rsidP="00E12B8D">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E81619" w:rsidRPr="000811C1" w:rsidRDefault="00E81619" w:rsidP="00E12B8D">
      <w:pPr>
        <w:pStyle w:val="af2"/>
        <w:rPr>
          <w:lang w:val="af-ZA"/>
        </w:rPr>
      </w:pPr>
    </w:p>
  </w:footnote>
  <w:footnote w:id="9">
    <w:p w:rsidR="00E81619" w:rsidRDefault="00E81619" w:rsidP="00E12B8D">
      <w:pPr>
        <w:pStyle w:val="af2"/>
        <w:jc w:val="both"/>
        <w:rPr>
          <w:rFonts w:ascii="GHEA Grapalat" w:hAnsi="GHEA Grapalat"/>
          <w:i/>
          <w:lang w:val="hy-AM"/>
        </w:rPr>
      </w:pPr>
    </w:p>
    <w:p w:rsidR="00E81619" w:rsidRPr="002227A9" w:rsidRDefault="00E81619" w:rsidP="00E12B8D">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E81619" w:rsidRPr="00636142" w:rsidRDefault="00E81619"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E81619" w:rsidRPr="0092041F" w:rsidRDefault="00E81619" w:rsidP="00E12B8D">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E81619" w:rsidRPr="0092041F" w:rsidRDefault="00E81619" w:rsidP="00E12B8D">
      <w:pPr>
        <w:pStyle w:val="af2"/>
        <w:jc w:val="both"/>
        <w:rPr>
          <w:rFonts w:ascii="GHEA Grapalat" w:hAnsi="GHEA Grapalat"/>
          <w:i/>
        </w:rPr>
      </w:pPr>
    </w:p>
  </w:footnote>
  <w:footnote w:id="10">
    <w:p w:rsidR="00E81619" w:rsidRPr="004A4643" w:rsidRDefault="00E81619" w:rsidP="00E12B8D">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E81619" w:rsidRPr="008E4439" w:rsidRDefault="00E81619" w:rsidP="00E12B8D">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E81619" w:rsidRPr="000811C1" w:rsidRDefault="00E81619" w:rsidP="00E12B8D">
      <w:pPr>
        <w:pStyle w:val="af2"/>
        <w:rPr>
          <w:rFonts w:ascii="Sylfaen" w:hAnsi="Sylfaen"/>
          <w:sz w:val="18"/>
          <w:szCs w:val="18"/>
        </w:rPr>
      </w:pPr>
    </w:p>
  </w:footnote>
  <w:footnote w:id="12">
    <w:p w:rsidR="00E81619" w:rsidRPr="00A31673" w:rsidRDefault="00E81619" w:rsidP="00E12B8D">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E81619" w:rsidRPr="00DE7706" w:rsidRDefault="00E81619" w:rsidP="00E12B8D">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E81619" w:rsidRPr="008416BA" w:rsidRDefault="00E81619" w:rsidP="00E12B8D">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E81619" w:rsidRDefault="00E81619" w:rsidP="00E12B8D">
      <w:pPr>
        <w:jc w:val="both"/>
      </w:pPr>
    </w:p>
    <w:p w:rsidR="00E81619" w:rsidRPr="008B70EB" w:rsidRDefault="00E81619" w:rsidP="00E12B8D">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E81619" w:rsidRPr="008B70EB" w:rsidRDefault="00E81619" w:rsidP="00E12B8D">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E81619" w:rsidRPr="008B70EB" w:rsidRDefault="00E81619" w:rsidP="00E12B8D">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E81619" w:rsidRDefault="00E81619" w:rsidP="00E12B8D">
      <w:pPr>
        <w:jc w:val="both"/>
        <w:rPr>
          <w:rFonts w:asciiTheme="minorHAnsi" w:hAnsiTheme="minorHAnsi"/>
          <w:lang w:val="af-ZA"/>
        </w:rPr>
      </w:pPr>
    </w:p>
  </w:footnote>
  <w:footnote w:id="15">
    <w:p w:rsidR="00E81619" w:rsidRPr="00A25D1B" w:rsidRDefault="00E81619"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6">
    <w:p w:rsidR="00E81619" w:rsidRPr="00DC619D" w:rsidRDefault="00E81619" w:rsidP="00E12B8D">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rsidR="00E81619" w:rsidRPr="00D3436F" w:rsidRDefault="00E81619" w:rsidP="00E12B8D">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E81619" w:rsidRPr="00D3436F" w:rsidRDefault="00E81619" w:rsidP="00E12B8D">
      <w:pPr>
        <w:pStyle w:val="af2"/>
        <w:rPr>
          <w:lang w:val="es-ES"/>
        </w:rPr>
      </w:pPr>
    </w:p>
  </w:footnote>
  <w:footnote w:id="18">
    <w:p w:rsidR="00E81619" w:rsidRPr="008842CE" w:rsidRDefault="00E81619"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81619" w:rsidRPr="008842CE" w:rsidRDefault="00E81619" w:rsidP="00E12B8D">
      <w:pPr>
        <w:pStyle w:val="af2"/>
        <w:jc w:val="both"/>
        <w:rPr>
          <w:rFonts w:ascii="GHEA Grapalat" w:hAnsi="GHEA Grapalat"/>
        </w:rPr>
      </w:pPr>
    </w:p>
  </w:footnote>
  <w:footnote w:id="19">
    <w:p w:rsidR="00E81619" w:rsidRPr="008842CE" w:rsidRDefault="00E81619" w:rsidP="00E12B8D">
      <w:pPr>
        <w:pStyle w:val="af2"/>
        <w:jc w:val="both"/>
      </w:pPr>
    </w:p>
  </w:footnote>
  <w:footnote w:id="20">
    <w:p w:rsidR="00E81619" w:rsidRPr="008842CE" w:rsidRDefault="00E81619" w:rsidP="00E12B8D">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E81619" w:rsidRPr="008842CE" w:rsidRDefault="00E81619" w:rsidP="00E12B8D">
      <w:pPr>
        <w:pStyle w:val="af2"/>
        <w:jc w:val="both"/>
        <w:rPr>
          <w:rFonts w:ascii="GHEA Grapalat" w:hAnsi="GHEA Grapalat"/>
        </w:rPr>
      </w:pPr>
    </w:p>
  </w:footnote>
  <w:footnote w:id="21">
    <w:p w:rsidR="00E81619" w:rsidRPr="008842CE" w:rsidRDefault="00E81619" w:rsidP="00E12B8D">
      <w:pPr>
        <w:pStyle w:val="af2"/>
        <w:jc w:val="both"/>
      </w:pPr>
    </w:p>
  </w:footnote>
  <w:footnote w:id="22">
    <w:p w:rsidR="00E81619" w:rsidRPr="00217344" w:rsidRDefault="00E81619" w:rsidP="00E12B8D">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rsidR="00E81619" w:rsidRPr="008842CE" w:rsidRDefault="00E81619" w:rsidP="00E12B8D">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4">
    <w:p w:rsidR="00E81619" w:rsidRDefault="00E81619" w:rsidP="00E12B8D">
      <w:pPr>
        <w:pStyle w:val="af2"/>
        <w:widowControl w:val="0"/>
        <w:jc w:val="both"/>
        <w:rPr>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E81619" w:rsidRPr="00F21C0D" w:rsidRDefault="00E81619" w:rsidP="00E12B8D">
      <w:pPr>
        <w:pStyle w:val="af2"/>
        <w:widowControl w:val="0"/>
        <w:jc w:val="both"/>
        <w:rPr>
          <w:lang w:val="hy-AM"/>
        </w:rPr>
      </w:pPr>
    </w:p>
  </w:footnote>
  <w:footnote w:id="25">
    <w:p w:rsidR="00E81619" w:rsidRDefault="00E81619" w:rsidP="00E12B8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E81619" w:rsidRDefault="00E81619" w:rsidP="00E12B8D">
      <w:pPr>
        <w:pStyle w:val="af2"/>
        <w:widowControl w:val="0"/>
        <w:jc w:val="both"/>
        <w:rPr>
          <w:rFonts w:ascii="GHEA Grapalat" w:hAnsi="GHEA Grapalat"/>
          <w:i/>
        </w:rPr>
      </w:pPr>
    </w:p>
    <w:p w:rsidR="00E81619" w:rsidRDefault="00E81619" w:rsidP="00E12B8D">
      <w:pPr>
        <w:pStyle w:val="af2"/>
        <w:widowControl w:val="0"/>
        <w:jc w:val="both"/>
        <w:rPr>
          <w:rFonts w:ascii="GHEA Grapalat" w:hAnsi="GHEA Grapalat"/>
          <w:i/>
        </w:rPr>
      </w:pPr>
    </w:p>
    <w:p w:rsidR="00E81619" w:rsidRPr="00EB336B" w:rsidRDefault="00E81619" w:rsidP="00E12B8D">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E81619" w:rsidRPr="00D3436F" w:rsidRDefault="00E81619" w:rsidP="00E12B8D">
      <w:pPr>
        <w:pStyle w:val="af2"/>
        <w:rPr>
          <w:lang w:val="hy-AM"/>
        </w:rPr>
      </w:pPr>
    </w:p>
  </w:footnote>
  <w:footnote w:id="26">
    <w:p w:rsidR="00E81619" w:rsidRPr="008842CE" w:rsidRDefault="00E81619" w:rsidP="00E12B8D">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E81619" w:rsidRPr="00E85250" w:rsidRDefault="00E81619" w:rsidP="00E12B8D">
      <w:pPr>
        <w:widowControl w:val="0"/>
        <w:spacing w:after="160" w:line="360" w:lineRule="auto"/>
        <w:ind w:firstLine="709"/>
        <w:jc w:val="both"/>
        <w:rPr>
          <w:rFonts w:ascii="GHEA Grapalat" w:hAnsi="GHEA Grapalat"/>
          <w:lang w:val="hy-AM"/>
        </w:rPr>
      </w:pPr>
    </w:p>
    <w:p w:rsidR="00E81619" w:rsidRPr="00D3436F" w:rsidRDefault="00E81619" w:rsidP="00E12B8D">
      <w:pPr>
        <w:pStyle w:val="af2"/>
        <w:rPr>
          <w:lang w:val="hy-AM"/>
        </w:rPr>
      </w:pPr>
    </w:p>
  </w:footnote>
  <w:footnote w:id="27">
    <w:p w:rsidR="00E81619" w:rsidRPr="00402BC3" w:rsidRDefault="00E81619" w:rsidP="00E12B8D">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81619" w:rsidRPr="00552088" w:rsidRDefault="00E81619" w:rsidP="00E12B8D">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81619" w:rsidRPr="00D3436F" w:rsidRDefault="00E81619" w:rsidP="00E12B8D">
      <w:pPr>
        <w:pStyle w:val="af2"/>
        <w:rPr>
          <w:lang w:val="hy-AM"/>
        </w:rPr>
      </w:pPr>
    </w:p>
  </w:footnote>
  <w:footnote w:id="28">
    <w:p w:rsidR="00E81619" w:rsidRPr="008842CE" w:rsidRDefault="00E81619" w:rsidP="00E12B8D">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E81619" w:rsidRPr="00D3436F" w:rsidRDefault="00E81619" w:rsidP="00E12B8D">
      <w:pPr>
        <w:pStyle w:val="af2"/>
        <w:rPr>
          <w:lang w:val="hy-AM"/>
        </w:rPr>
      </w:pPr>
    </w:p>
  </w:footnote>
  <w:footnote w:id="29">
    <w:p w:rsidR="00E81619" w:rsidRPr="00D3436F" w:rsidRDefault="00E81619" w:rsidP="00E12B8D">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0">
    <w:p w:rsidR="00E81619" w:rsidRPr="008842CE" w:rsidRDefault="00E81619" w:rsidP="00E12B8D">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81619" w:rsidRPr="00D3436F" w:rsidRDefault="00E81619" w:rsidP="00E12B8D">
      <w:pPr>
        <w:pStyle w:val="af2"/>
        <w:rPr>
          <w:lang w:val="hy-AM"/>
        </w:rPr>
      </w:pPr>
    </w:p>
  </w:footnote>
  <w:footnote w:id="31">
    <w:p w:rsidR="00E81619" w:rsidRPr="008842CE" w:rsidRDefault="00E81619" w:rsidP="00E12B8D">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E81619" w:rsidRPr="008842CE" w:rsidRDefault="00E81619" w:rsidP="00E12B8D">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81619" w:rsidRPr="00D3436F" w:rsidRDefault="00E81619" w:rsidP="00E12B8D">
      <w:pPr>
        <w:pStyle w:val="af2"/>
        <w:rPr>
          <w:lang w:val="hy-AM"/>
        </w:rPr>
      </w:pPr>
    </w:p>
  </w:footnote>
  <w:footnote w:id="32">
    <w:p w:rsidR="00E81619" w:rsidRPr="008842CE" w:rsidRDefault="00E81619" w:rsidP="00E12B8D">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3">
    <w:p w:rsidR="00E81619" w:rsidRPr="008842CE" w:rsidRDefault="00E81619" w:rsidP="00E12B8D">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9">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5"/>
  </w:num>
  <w:num w:numId="3">
    <w:abstractNumId w:val="2"/>
  </w:num>
  <w:num w:numId="4">
    <w:abstractNumId w:val="1"/>
  </w:num>
  <w:num w:numId="5">
    <w:abstractNumId w:val="0"/>
  </w:num>
  <w:num w:numId="6">
    <w:abstractNumId w:val="3"/>
  </w:num>
  <w:num w:numId="7">
    <w:abstractNumId w:val="10"/>
  </w:num>
  <w:num w:numId="8">
    <w:abstractNumId w:val="8"/>
  </w:num>
  <w:num w:numId="9">
    <w:abstractNumId w:val="9"/>
  </w:num>
  <w:num w:numId="10">
    <w:abstractNumId w:val="6"/>
  </w:num>
  <w:num w:numId="11">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6FF"/>
    <w:rsid w:val="0002405D"/>
    <w:rsid w:val="00083BBE"/>
    <w:rsid w:val="000864D2"/>
    <w:rsid w:val="00097D0D"/>
    <w:rsid w:val="000C70EB"/>
    <w:rsid w:val="000F7140"/>
    <w:rsid w:val="00184DEF"/>
    <w:rsid w:val="001E0896"/>
    <w:rsid w:val="001F6FD0"/>
    <w:rsid w:val="002062DA"/>
    <w:rsid w:val="002C3F4E"/>
    <w:rsid w:val="002F6B40"/>
    <w:rsid w:val="003B0C2E"/>
    <w:rsid w:val="003E43CE"/>
    <w:rsid w:val="00446B99"/>
    <w:rsid w:val="004D0A48"/>
    <w:rsid w:val="004E52AA"/>
    <w:rsid w:val="004F2D4B"/>
    <w:rsid w:val="00501D4F"/>
    <w:rsid w:val="005126FF"/>
    <w:rsid w:val="0054508A"/>
    <w:rsid w:val="005A3AB4"/>
    <w:rsid w:val="005B4C66"/>
    <w:rsid w:val="006115EF"/>
    <w:rsid w:val="0063025B"/>
    <w:rsid w:val="007617B2"/>
    <w:rsid w:val="007626AE"/>
    <w:rsid w:val="007941A0"/>
    <w:rsid w:val="007C4DE6"/>
    <w:rsid w:val="007E5C72"/>
    <w:rsid w:val="007F7E75"/>
    <w:rsid w:val="00825EDD"/>
    <w:rsid w:val="00847E65"/>
    <w:rsid w:val="008B1F5B"/>
    <w:rsid w:val="00920D6A"/>
    <w:rsid w:val="009256FD"/>
    <w:rsid w:val="009E3704"/>
    <w:rsid w:val="00AC52E3"/>
    <w:rsid w:val="00AE05F5"/>
    <w:rsid w:val="00CC23DA"/>
    <w:rsid w:val="00E12B8D"/>
    <w:rsid w:val="00E81619"/>
    <w:rsid w:val="00EA3F3E"/>
    <w:rsid w:val="00FD13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36E982E-D86C-436F-9B45-A66920087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2B8D"/>
    <w:pPr>
      <w:spacing w:after="0" w:line="240" w:lineRule="auto"/>
    </w:pPr>
    <w:rPr>
      <w:rFonts w:ascii="Times New Roman" w:eastAsia="Times New Roman" w:hAnsi="Times New Roman" w:cs="Times New Roman"/>
      <w:sz w:val="24"/>
      <w:szCs w:val="24"/>
      <w:lang w:eastAsia="ru-RU" w:bidi="ru-RU"/>
    </w:rPr>
  </w:style>
  <w:style w:type="paragraph" w:styleId="1">
    <w:name w:val="heading 1"/>
    <w:basedOn w:val="a"/>
    <w:next w:val="a"/>
    <w:link w:val="10"/>
    <w:qFormat/>
    <w:rsid w:val="00E12B8D"/>
    <w:pPr>
      <w:keepNext/>
      <w:jc w:val="center"/>
      <w:outlineLvl w:val="0"/>
    </w:pPr>
    <w:rPr>
      <w:rFonts w:ascii="Arial Armenian" w:hAnsi="Arial Armenian"/>
      <w:sz w:val="28"/>
      <w:szCs w:val="20"/>
    </w:rPr>
  </w:style>
  <w:style w:type="paragraph" w:styleId="2">
    <w:name w:val="heading 2"/>
    <w:basedOn w:val="a"/>
    <w:next w:val="a"/>
    <w:link w:val="20"/>
    <w:qFormat/>
    <w:rsid w:val="00E12B8D"/>
    <w:pPr>
      <w:keepNext/>
      <w:jc w:val="both"/>
      <w:outlineLvl w:val="1"/>
    </w:pPr>
    <w:rPr>
      <w:rFonts w:ascii="Arial LatArm" w:hAnsi="Arial LatArm"/>
      <w:b/>
      <w:color w:val="0000FF"/>
      <w:sz w:val="20"/>
      <w:szCs w:val="20"/>
    </w:rPr>
  </w:style>
  <w:style w:type="paragraph" w:styleId="3">
    <w:name w:val="heading 3"/>
    <w:basedOn w:val="a"/>
    <w:next w:val="a"/>
    <w:link w:val="30"/>
    <w:qFormat/>
    <w:rsid w:val="00E12B8D"/>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E12B8D"/>
    <w:pPr>
      <w:keepNext/>
      <w:outlineLvl w:val="3"/>
    </w:pPr>
    <w:rPr>
      <w:rFonts w:ascii="Arial LatArm" w:hAnsi="Arial LatArm"/>
      <w:i/>
      <w:sz w:val="18"/>
      <w:szCs w:val="20"/>
    </w:rPr>
  </w:style>
  <w:style w:type="paragraph" w:styleId="5">
    <w:name w:val="heading 5"/>
    <w:basedOn w:val="a"/>
    <w:next w:val="a"/>
    <w:link w:val="50"/>
    <w:qFormat/>
    <w:rsid w:val="00E12B8D"/>
    <w:pPr>
      <w:keepNext/>
      <w:jc w:val="center"/>
      <w:outlineLvl w:val="4"/>
    </w:pPr>
    <w:rPr>
      <w:rFonts w:ascii="Arial LatArm" w:hAnsi="Arial LatArm"/>
      <w:b/>
      <w:sz w:val="26"/>
      <w:szCs w:val="20"/>
    </w:rPr>
  </w:style>
  <w:style w:type="paragraph" w:styleId="6">
    <w:name w:val="heading 6"/>
    <w:basedOn w:val="a"/>
    <w:next w:val="a"/>
    <w:link w:val="60"/>
    <w:qFormat/>
    <w:rsid w:val="00E12B8D"/>
    <w:pPr>
      <w:keepNext/>
      <w:outlineLvl w:val="5"/>
    </w:pPr>
    <w:rPr>
      <w:rFonts w:ascii="Arial LatArm" w:hAnsi="Arial LatArm"/>
      <w:b/>
      <w:color w:val="000000"/>
      <w:sz w:val="22"/>
      <w:szCs w:val="20"/>
    </w:rPr>
  </w:style>
  <w:style w:type="paragraph" w:styleId="7">
    <w:name w:val="heading 7"/>
    <w:basedOn w:val="a"/>
    <w:next w:val="a"/>
    <w:link w:val="70"/>
    <w:qFormat/>
    <w:rsid w:val="00E12B8D"/>
    <w:pPr>
      <w:keepNext/>
      <w:ind w:left="-66"/>
      <w:jc w:val="center"/>
      <w:outlineLvl w:val="6"/>
    </w:pPr>
    <w:rPr>
      <w:rFonts w:ascii="Times Armenian" w:hAnsi="Times Armenian"/>
      <w:b/>
      <w:sz w:val="20"/>
      <w:szCs w:val="20"/>
    </w:rPr>
  </w:style>
  <w:style w:type="paragraph" w:styleId="8">
    <w:name w:val="heading 8"/>
    <w:basedOn w:val="a"/>
    <w:next w:val="a"/>
    <w:link w:val="80"/>
    <w:qFormat/>
    <w:rsid w:val="00E12B8D"/>
    <w:pPr>
      <w:keepNext/>
      <w:outlineLvl w:val="7"/>
    </w:pPr>
    <w:rPr>
      <w:rFonts w:ascii="Times Armenian" w:hAnsi="Times Armenian"/>
      <w:i/>
      <w:sz w:val="20"/>
      <w:szCs w:val="20"/>
    </w:rPr>
  </w:style>
  <w:style w:type="paragraph" w:styleId="9">
    <w:name w:val="heading 9"/>
    <w:basedOn w:val="a"/>
    <w:next w:val="a"/>
    <w:link w:val="90"/>
    <w:qFormat/>
    <w:rsid w:val="00E12B8D"/>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2B8D"/>
    <w:rPr>
      <w:rFonts w:ascii="Arial Armenian" w:eastAsia="Times New Roman" w:hAnsi="Arial Armenian" w:cs="Times New Roman"/>
      <w:sz w:val="28"/>
      <w:szCs w:val="20"/>
      <w:lang w:eastAsia="ru-RU" w:bidi="ru-RU"/>
    </w:rPr>
  </w:style>
  <w:style w:type="character" w:customStyle="1" w:styleId="20">
    <w:name w:val="Заголовок 2 Знак"/>
    <w:basedOn w:val="a0"/>
    <w:link w:val="2"/>
    <w:rsid w:val="00E12B8D"/>
    <w:rPr>
      <w:rFonts w:ascii="Arial LatArm" w:eastAsia="Times New Roman" w:hAnsi="Arial LatArm" w:cs="Times New Roman"/>
      <w:b/>
      <w:color w:val="0000FF"/>
      <w:sz w:val="20"/>
      <w:szCs w:val="20"/>
      <w:lang w:eastAsia="ru-RU" w:bidi="ru-RU"/>
    </w:rPr>
  </w:style>
  <w:style w:type="character" w:customStyle="1" w:styleId="30">
    <w:name w:val="Заголовок 3 Знак"/>
    <w:basedOn w:val="a0"/>
    <w:link w:val="3"/>
    <w:rsid w:val="00E12B8D"/>
    <w:rPr>
      <w:rFonts w:ascii="Arial LatArm" w:eastAsia="Times New Roman" w:hAnsi="Arial LatArm" w:cs="Times New Roman"/>
      <w:i/>
      <w:sz w:val="20"/>
      <w:szCs w:val="20"/>
      <w:lang w:eastAsia="ru-RU" w:bidi="ru-RU"/>
    </w:rPr>
  </w:style>
  <w:style w:type="character" w:customStyle="1" w:styleId="40">
    <w:name w:val="Заголовок 4 Знак"/>
    <w:basedOn w:val="a0"/>
    <w:link w:val="4"/>
    <w:rsid w:val="00E12B8D"/>
    <w:rPr>
      <w:rFonts w:ascii="Arial LatArm" w:eastAsia="Times New Roman" w:hAnsi="Arial LatArm" w:cs="Times New Roman"/>
      <w:i/>
      <w:sz w:val="18"/>
      <w:szCs w:val="20"/>
      <w:lang w:eastAsia="ru-RU" w:bidi="ru-RU"/>
    </w:rPr>
  </w:style>
  <w:style w:type="character" w:customStyle="1" w:styleId="50">
    <w:name w:val="Заголовок 5 Знак"/>
    <w:basedOn w:val="a0"/>
    <w:link w:val="5"/>
    <w:rsid w:val="00E12B8D"/>
    <w:rPr>
      <w:rFonts w:ascii="Arial LatArm" w:eastAsia="Times New Roman" w:hAnsi="Arial LatArm" w:cs="Times New Roman"/>
      <w:b/>
      <w:sz w:val="26"/>
      <w:szCs w:val="20"/>
      <w:lang w:eastAsia="ru-RU" w:bidi="ru-RU"/>
    </w:rPr>
  </w:style>
  <w:style w:type="character" w:customStyle="1" w:styleId="60">
    <w:name w:val="Заголовок 6 Знак"/>
    <w:basedOn w:val="a0"/>
    <w:link w:val="6"/>
    <w:rsid w:val="00E12B8D"/>
    <w:rPr>
      <w:rFonts w:ascii="Arial LatArm" w:eastAsia="Times New Roman" w:hAnsi="Arial LatArm" w:cs="Times New Roman"/>
      <w:b/>
      <w:color w:val="000000"/>
      <w:szCs w:val="20"/>
      <w:lang w:eastAsia="ru-RU" w:bidi="ru-RU"/>
    </w:rPr>
  </w:style>
  <w:style w:type="character" w:customStyle="1" w:styleId="70">
    <w:name w:val="Заголовок 7 Знак"/>
    <w:basedOn w:val="a0"/>
    <w:link w:val="7"/>
    <w:rsid w:val="00E12B8D"/>
    <w:rPr>
      <w:rFonts w:ascii="Times Armenian" w:eastAsia="Times New Roman" w:hAnsi="Times Armenian" w:cs="Times New Roman"/>
      <w:b/>
      <w:sz w:val="20"/>
      <w:szCs w:val="20"/>
      <w:lang w:eastAsia="ru-RU" w:bidi="ru-RU"/>
    </w:rPr>
  </w:style>
  <w:style w:type="character" w:customStyle="1" w:styleId="80">
    <w:name w:val="Заголовок 8 Знак"/>
    <w:basedOn w:val="a0"/>
    <w:link w:val="8"/>
    <w:rsid w:val="00E12B8D"/>
    <w:rPr>
      <w:rFonts w:ascii="Times Armenian" w:eastAsia="Times New Roman" w:hAnsi="Times Armenian" w:cs="Times New Roman"/>
      <w:i/>
      <w:sz w:val="20"/>
      <w:szCs w:val="20"/>
      <w:lang w:eastAsia="ru-RU" w:bidi="ru-RU"/>
    </w:rPr>
  </w:style>
  <w:style w:type="character" w:customStyle="1" w:styleId="90">
    <w:name w:val="Заголовок 9 Знак"/>
    <w:basedOn w:val="a0"/>
    <w:link w:val="9"/>
    <w:rsid w:val="00E12B8D"/>
    <w:rPr>
      <w:rFonts w:ascii="Times Armenian" w:eastAsia="Times New Roman" w:hAnsi="Times Armenian" w:cs="Times New Roman"/>
      <w:b/>
      <w:color w:val="000000"/>
      <w:szCs w:val="20"/>
      <w:lang w:eastAsia="ru-RU" w:bidi="ru-RU"/>
    </w:rPr>
  </w:style>
  <w:style w:type="paragraph" w:styleId="a3">
    <w:name w:val="Body Text Indent"/>
    <w:aliases w:val=" Char, Char Char Char Char,Char Char Char Char, Char Char Char"/>
    <w:basedOn w:val="a"/>
    <w:link w:val="a4"/>
    <w:rsid w:val="00E12B8D"/>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basedOn w:val="a0"/>
    <w:link w:val="a3"/>
    <w:rsid w:val="00E12B8D"/>
    <w:rPr>
      <w:rFonts w:ascii="Arial LatArm" w:eastAsia="Times New Roman" w:hAnsi="Arial LatArm" w:cs="Times New Roman"/>
      <w:i/>
      <w:sz w:val="20"/>
      <w:szCs w:val="20"/>
      <w:lang w:eastAsia="ru-RU" w:bidi="ru-RU"/>
    </w:rPr>
  </w:style>
  <w:style w:type="paragraph" w:styleId="a5">
    <w:name w:val="footer"/>
    <w:basedOn w:val="a"/>
    <w:link w:val="a6"/>
    <w:rsid w:val="00E12B8D"/>
    <w:pPr>
      <w:tabs>
        <w:tab w:val="center" w:pos="4320"/>
        <w:tab w:val="right" w:pos="8640"/>
      </w:tabs>
    </w:pPr>
    <w:rPr>
      <w:sz w:val="20"/>
      <w:szCs w:val="20"/>
    </w:rPr>
  </w:style>
  <w:style w:type="character" w:customStyle="1" w:styleId="a6">
    <w:name w:val="Нижний колонтитул Знак"/>
    <w:basedOn w:val="a0"/>
    <w:link w:val="a5"/>
    <w:rsid w:val="00E12B8D"/>
    <w:rPr>
      <w:rFonts w:ascii="Times New Roman" w:eastAsia="Times New Roman" w:hAnsi="Times New Roman" w:cs="Times New Roman"/>
      <w:sz w:val="20"/>
      <w:szCs w:val="20"/>
      <w:lang w:eastAsia="ru-RU" w:bidi="ru-RU"/>
    </w:rPr>
  </w:style>
  <w:style w:type="paragraph" w:styleId="31">
    <w:name w:val="Body Text Indent 3"/>
    <w:basedOn w:val="a"/>
    <w:link w:val="32"/>
    <w:rsid w:val="00E12B8D"/>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E12B8D"/>
    <w:rPr>
      <w:rFonts w:ascii="Times Armenian" w:eastAsia="Times New Roman" w:hAnsi="Times Armenian" w:cs="Times New Roman"/>
      <w:sz w:val="20"/>
      <w:szCs w:val="20"/>
      <w:lang w:eastAsia="ru-RU" w:bidi="ru-RU"/>
    </w:rPr>
  </w:style>
  <w:style w:type="paragraph" w:styleId="21">
    <w:name w:val="Body Text 2"/>
    <w:basedOn w:val="a"/>
    <w:link w:val="22"/>
    <w:rsid w:val="00E12B8D"/>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E12B8D"/>
    <w:rPr>
      <w:rFonts w:ascii="Arial LatArm" w:eastAsia="Times New Roman" w:hAnsi="Arial LatArm" w:cs="Times New Roman"/>
      <w:sz w:val="20"/>
      <w:szCs w:val="20"/>
      <w:lang w:eastAsia="ru-RU" w:bidi="ru-RU"/>
    </w:rPr>
  </w:style>
  <w:style w:type="paragraph" w:styleId="23">
    <w:name w:val="Body Text Indent 2"/>
    <w:basedOn w:val="a"/>
    <w:link w:val="24"/>
    <w:rsid w:val="00E12B8D"/>
    <w:pPr>
      <w:spacing w:line="360" w:lineRule="auto"/>
      <w:ind w:firstLine="540"/>
      <w:jc w:val="both"/>
    </w:pPr>
    <w:rPr>
      <w:rFonts w:ascii="Baltica" w:hAnsi="Baltica"/>
      <w:sz w:val="20"/>
      <w:szCs w:val="20"/>
    </w:rPr>
  </w:style>
  <w:style w:type="character" w:customStyle="1" w:styleId="24">
    <w:name w:val="Основной текст с отступом 2 Знак"/>
    <w:basedOn w:val="a0"/>
    <w:link w:val="23"/>
    <w:rsid w:val="00E12B8D"/>
    <w:rPr>
      <w:rFonts w:ascii="Baltica" w:eastAsia="Times New Roman" w:hAnsi="Baltica" w:cs="Times New Roman"/>
      <w:sz w:val="20"/>
      <w:szCs w:val="20"/>
      <w:lang w:eastAsia="ru-RU" w:bidi="ru-RU"/>
    </w:rPr>
  </w:style>
  <w:style w:type="paragraph" w:customStyle="1" w:styleId="Char">
    <w:name w:val="Char"/>
    <w:basedOn w:val="a"/>
    <w:semiHidden/>
    <w:rsid w:val="00E12B8D"/>
    <w:pPr>
      <w:spacing w:after="160" w:line="360" w:lineRule="auto"/>
      <w:ind w:firstLine="709"/>
      <w:jc w:val="both"/>
    </w:pPr>
    <w:rPr>
      <w:rFonts w:ascii="Arial AMU" w:hAnsi="Arial AMU" w:cs="Arial"/>
      <w:sz w:val="22"/>
      <w:szCs w:val="20"/>
    </w:rPr>
  </w:style>
  <w:style w:type="paragraph" w:customStyle="1" w:styleId="Default">
    <w:name w:val="Default"/>
    <w:rsid w:val="00E12B8D"/>
    <w:pPr>
      <w:autoSpaceDE w:val="0"/>
      <w:autoSpaceDN w:val="0"/>
      <w:adjustRightInd w:val="0"/>
      <w:spacing w:after="0" w:line="240" w:lineRule="auto"/>
    </w:pPr>
    <w:rPr>
      <w:rFonts w:ascii="Arial Unicode" w:eastAsia="Times New Roman" w:hAnsi="Arial Unicode" w:cs="Arial Unicode"/>
      <w:color w:val="000000"/>
      <w:sz w:val="24"/>
      <w:szCs w:val="24"/>
      <w:lang w:eastAsia="ru-RU" w:bidi="ru-RU"/>
    </w:rPr>
  </w:style>
  <w:style w:type="paragraph" w:styleId="a7">
    <w:name w:val="Balloon Text"/>
    <w:basedOn w:val="a"/>
    <w:link w:val="a8"/>
    <w:rsid w:val="00E12B8D"/>
    <w:rPr>
      <w:rFonts w:ascii="Tahoma" w:hAnsi="Tahoma"/>
      <w:sz w:val="16"/>
      <w:szCs w:val="16"/>
    </w:rPr>
  </w:style>
  <w:style w:type="character" w:customStyle="1" w:styleId="a8">
    <w:name w:val="Текст выноски Знак"/>
    <w:basedOn w:val="a0"/>
    <w:link w:val="a7"/>
    <w:rsid w:val="00E12B8D"/>
    <w:rPr>
      <w:rFonts w:ascii="Tahoma" w:eastAsia="Times New Roman" w:hAnsi="Tahoma" w:cs="Times New Roman"/>
      <w:sz w:val="16"/>
      <w:szCs w:val="16"/>
      <w:lang w:eastAsia="ru-RU" w:bidi="ru-RU"/>
    </w:rPr>
  </w:style>
  <w:style w:type="character" w:styleId="a9">
    <w:name w:val="Hyperlink"/>
    <w:rsid w:val="00E12B8D"/>
    <w:rPr>
      <w:color w:val="0000FF"/>
      <w:u w:val="single"/>
    </w:rPr>
  </w:style>
  <w:style w:type="character" w:customStyle="1" w:styleId="CharChar1">
    <w:name w:val="Char Char1"/>
    <w:locked/>
    <w:rsid w:val="00E12B8D"/>
    <w:rPr>
      <w:rFonts w:ascii="Arial LatArm" w:hAnsi="Arial LatArm"/>
      <w:i/>
      <w:lang w:val="ru-RU" w:eastAsia="ru-RU" w:bidi="ru-RU"/>
    </w:rPr>
  </w:style>
  <w:style w:type="paragraph" w:styleId="aa">
    <w:name w:val="Body Text"/>
    <w:basedOn w:val="a"/>
    <w:link w:val="ab"/>
    <w:rsid w:val="00E12B8D"/>
    <w:pPr>
      <w:spacing w:after="120"/>
    </w:pPr>
  </w:style>
  <w:style w:type="character" w:customStyle="1" w:styleId="ab">
    <w:name w:val="Основной текст Знак"/>
    <w:basedOn w:val="a0"/>
    <w:link w:val="aa"/>
    <w:rsid w:val="00E12B8D"/>
    <w:rPr>
      <w:rFonts w:ascii="Times New Roman" w:eastAsia="Times New Roman" w:hAnsi="Times New Roman" w:cs="Times New Roman"/>
      <w:sz w:val="24"/>
      <w:szCs w:val="24"/>
      <w:lang w:eastAsia="ru-RU" w:bidi="ru-RU"/>
    </w:rPr>
  </w:style>
  <w:style w:type="paragraph" w:styleId="11">
    <w:name w:val="index 1"/>
    <w:basedOn w:val="a"/>
    <w:next w:val="a"/>
    <w:autoRedefine/>
    <w:semiHidden/>
    <w:rsid w:val="00E12B8D"/>
    <w:pPr>
      <w:ind w:left="240" w:hanging="240"/>
    </w:pPr>
  </w:style>
  <w:style w:type="paragraph" w:styleId="ac">
    <w:name w:val="index heading"/>
    <w:basedOn w:val="a"/>
    <w:next w:val="11"/>
    <w:semiHidden/>
    <w:rsid w:val="00E12B8D"/>
    <w:rPr>
      <w:sz w:val="20"/>
      <w:szCs w:val="20"/>
    </w:rPr>
  </w:style>
  <w:style w:type="paragraph" w:styleId="ad">
    <w:name w:val="header"/>
    <w:basedOn w:val="a"/>
    <w:link w:val="ae"/>
    <w:rsid w:val="00E12B8D"/>
    <w:pPr>
      <w:tabs>
        <w:tab w:val="center" w:pos="4153"/>
        <w:tab w:val="right" w:pos="8306"/>
      </w:tabs>
    </w:pPr>
    <w:rPr>
      <w:sz w:val="20"/>
      <w:szCs w:val="20"/>
    </w:rPr>
  </w:style>
  <w:style w:type="character" w:customStyle="1" w:styleId="ae">
    <w:name w:val="Верхний колонтитул Знак"/>
    <w:basedOn w:val="a0"/>
    <w:link w:val="ad"/>
    <w:rsid w:val="00E12B8D"/>
    <w:rPr>
      <w:rFonts w:ascii="Times New Roman" w:eastAsia="Times New Roman" w:hAnsi="Times New Roman" w:cs="Times New Roman"/>
      <w:sz w:val="20"/>
      <w:szCs w:val="20"/>
      <w:lang w:eastAsia="ru-RU" w:bidi="ru-RU"/>
    </w:rPr>
  </w:style>
  <w:style w:type="paragraph" w:styleId="33">
    <w:name w:val="Body Text 3"/>
    <w:basedOn w:val="a"/>
    <w:link w:val="34"/>
    <w:rsid w:val="00E12B8D"/>
    <w:pPr>
      <w:jc w:val="both"/>
    </w:pPr>
    <w:rPr>
      <w:rFonts w:ascii="Arial LatArm" w:hAnsi="Arial LatArm"/>
      <w:sz w:val="20"/>
      <w:szCs w:val="20"/>
    </w:rPr>
  </w:style>
  <w:style w:type="character" w:customStyle="1" w:styleId="34">
    <w:name w:val="Основной текст 3 Знак"/>
    <w:basedOn w:val="a0"/>
    <w:link w:val="33"/>
    <w:rsid w:val="00E12B8D"/>
    <w:rPr>
      <w:rFonts w:ascii="Arial LatArm" w:eastAsia="Times New Roman" w:hAnsi="Arial LatArm" w:cs="Times New Roman"/>
      <w:sz w:val="20"/>
      <w:szCs w:val="20"/>
      <w:lang w:eastAsia="ru-RU" w:bidi="ru-RU"/>
    </w:rPr>
  </w:style>
  <w:style w:type="paragraph" w:styleId="af">
    <w:name w:val="Title"/>
    <w:basedOn w:val="a"/>
    <w:link w:val="af0"/>
    <w:qFormat/>
    <w:rsid w:val="00E12B8D"/>
    <w:pPr>
      <w:jc w:val="center"/>
    </w:pPr>
    <w:rPr>
      <w:rFonts w:ascii="Arial Armenian" w:hAnsi="Arial Armenian"/>
      <w:szCs w:val="20"/>
    </w:rPr>
  </w:style>
  <w:style w:type="character" w:customStyle="1" w:styleId="af0">
    <w:name w:val="Название Знак"/>
    <w:basedOn w:val="a0"/>
    <w:link w:val="af"/>
    <w:rsid w:val="00E12B8D"/>
    <w:rPr>
      <w:rFonts w:ascii="Arial Armenian" w:eastAsia="Times New Roman" w:hAnsi="Arial Armenian" w:cs="Times New Roman"/>
      <w:sz w:val="24"/>
      <w:szCs w:val="20"/>
      <w:lang w:eastAsia="ru-RU" w:bidi="ru-RU"/>
    </w:rPr>
  </w:style>
  <w:style w:type="character" w:styleId="af1">
    <w:name w:val="page number"/>
    <w:basedOn w:val="a0"/>
    <w:rsid w:val="00E12B8D"/>
  </w:style>
  <w:style w:type="paragraph" w:styleId="af2">
    <w:name w:val="footnote text"/>
    <w:basedOn w:val="a"/>
    <w:link w:val="af3"/>
    <w:semiHidden/>
    <w:rsid w:val="00E12B8D"/>
    <w:rPr>
      <w:rFonts w:ascii="Times Armenian" w:hAnsi="Times Armenian"/>
      <w:sz w:val="20"/>
      <w:szCs w:val="20"/>
    </w:rPr>
  </w:style>
  <w:style w:type="character" w:customStyle="1" w:styleId="af3">
    <w:name w:val="Текст сноски Знак"/>
    <w:basedOn w:val="a0"/>
    <w:link w:val="af2"/>
    <w:semiHidden/>
    <w:rsid w:val="00E12B8D"/>
    <w:rPr>
      <w:rFonts w:ascii="Times Armenian" w:eastAsia="Times New Roman" w:hAnsi="Times Armenian" w:cs="Times New Roman"/>
      <w:sz w:val="20"/>
      <w:szCs w:val="20"/>
      <w:lang w:eastAsia="ru-RU" w:bidi="ru-RU"/>
    </w:rPr>
  </w:style>
  <w:style w:type="paragraph" w:customStyle="1" w:styleId="CharCharCharCharCharCharCharCharCharCharCharChar">
    <w:name w:val="Char Char Char Char Char Char Char Char Char Char Char Char"/>
    <w:basedOn w:val="a"/>
    <w:rsid w:val="00E12B8D"/>
    <w:pPr>
      <w:spacing w:after="160" w:line="240" w:lineRule="exact"/>
    </w:pPr>
    <w:rPr>
      <w:rFonts w:ascii="Arial" w:hAnsi="Arial" w:cs="Arial"/>
      <w:sz w:val="20"/>
      <w:szCs w:val="20"/>
    </w:rPr>
  </w:style>
  <w:style w:type="paragraph" w:customStyle="1" w:styleId="norm">
    <w:name w:val="norm"/>
    <w:basedOn w:val="a"/>
    <w:rsid w:val="00E12B8D"/>
    <w:pPr>
      <w:spacing w:line="480" w:lineRule="auto"/>
      <w:ind w:firstLine="709"/>
      <w:jc w:val="both"/>
    </w:pPr>
    <w:rPr>
      <w:rFonts w:ascii="Arial Armenian" w:hAnsi="Arial Armenian"/>
      <w:sz w:val="22"/>
      <w:szCs w:val="20"/>
    </w:rPr>
  </w:style>
  <w:style w:type="character" w:customStyle="1" w:styleId="normChar">
    <w:name w:val="norm Char"/>
    <w:locked/>
    <w:rsid w:val="00E12B8D"/>
    <w:rPr>
      <w:rFonts w:ascii="Arial Armenian" w:hAnsi="Arial Armenian"/>
      <w:sz w:val="22"/>
      <w:lang w:val="ru-RU" w:eastAsia="ru-RU" w:bidi="ru-RU"/>
    </w:rPr>
  </w:style>
  <w:style w:type="character" w:customStyle="1" w:styleId="CharCharChar">
    <w:name w:val="Char Char Char"/>
    <w:rsid w:val="00E12B8D"/>
    <w:rPr>
      <w:rFonts w:ascii="Arial LatArm" w:hAnsi="Arial LatArm"/>
      <w:sz w:val="24"/>
      <w:lang w:eastAsia="ru-RU"/>
    </w:rPr>
  </w:style>
  <w:style w:type="paragraph" w:styleId="af4">
    <w:name w:val="Normal (Web)"/>
    <w:basedOn w:val="a"/>
    <w:uiPriority w:val="99"/>
    <w:rsid w:val="00E12B8D"/>
    <w:pPr>
      <w:spacing w:before="100" w:beforeAutospacing="1" w:after="100" w:afterAutospacing="1"/>
    </w:pPr>
  </w:style>
  <w:style w:type="character" w:styleId="af5">
    <w:name w:val="Strong"/>
    <w:uiPriority w:val="22"/>
    <w:qFormat/>
    <w:rsid w:val="00E12B8D"/>
    <w:rPr>
      <w:b/>
      <w:bCs/>
    </w:rPr>
  </w:style>
  <w:style w:type="character" w:styleId="af6">
    <w:name w:val="footnote reference"/>
    <w:semiHidden/>
    <w:rsid w:val="00E12B8D"/>
    <w:rPr>
      <w:vertAlign w:val="superscript"/>
    </w:rPr>
  </w:style>
  <w:style w:type="character" w:customStyle="1" w:styleId="CharChar22">
    <w:name w:val="Char Char22"/>
    <w:rsid w:val="00E12B8D"/>
    <w:rPr>
      <w:rFonts w:ascii="Arial Armenian" w:hAnsi="Arial Armenian"/>
      <w:sz w:val="28"/>
      <w:lang w:val="ru-RU"/>
    </w:rPr>
  </w:style>
  <w:style w:type="character" w:customStyle="1" w:styleId="CharChar20">
    <w:name w:val="Char Char20"/>
    <w:rsid w:val="00E12B8D"/>
    <w:rPr>
      <w:rFonts w:ascii="Times LatArm" w:hAnsi="Times LatArm"/>
      <w:b/>
      <w:sz w:val="28"/>
      <w:lang w:val="ru-RU"/>
    </w:rPr>
  </w:style>
  <w:style w:type="character" w:customStyle="1" w:styleId="CharChar16">
    <w:name w:val="Char Char16"/>
    <w:rsid w:val="00E12B8D"/>
    <w:rPr>
      <w:rFonts w:ascii="Times Armenian" w:hAnsi="Times Armenian"/>
      <w:b/>
      <w:lang w:val="ru-RU"/>
    </w:rPr>
  </w:style>
  <w:style w:type="character" w:customStyle="1" w:styleId="CharChar15">
    <w:name w:val="Char Char15"/>
    <w:rsid w:val="00E12B8D"/>
    <w:rPr>
      <w:rFonts w:ascii="Times Armenian" w:hAnsi="Times Armenian"/>
      <w:i/>
      <w:lang w:val="ru-RU"/>
    </w:rPr>
  </w:style>
  <w:style w:type="character" w:customStyle="1" w:styleId="CharChar13">
    <w:name w:val="Char Char13"/>
    <w:rsid w:val="00E12B8D"/>
    <w:rPr>
      <w:rFonts w:ascii="Arial Armenian" w:hAnsi="Arial Armenian"/>
      <w:lang w:val="ru-RU"/>
    </w:rPr>
  </w:style>
  <w:style w:type="character" w:styleId="af7">
    <w:name w:val="annotation reference"/>
    <w:semiHidden/>
    <w:rsid w:val="00E12B8D"/>
    <w:rPr>
      <w:sz w:val="16"/>
      <w:szCs w:val="16"/>
    </w:rPr>
  </w:style>
  <w:style w:type="paragraph" w:styleId="af8">
    <w:name w:val="annotation text"/>
    <w:basedOn w:val="a"/>
    <w:link w:val="af9"/>
    <w:semiHidden/>
    <w:rsid w:val="00E12B8D"/>
    <w:rPr>
      <w:rFonts w:ascii="Times Armenian" w:hAnsi="Times Armenian"/>
      <w:sz w:val="20"/>
      <w:szCs w:val="20"/>
    </w:rPr>
  </w:style>
  <w:style w:type="character" w:customStyle="1" w:styleId="af9">
    <w:name w:val="Текст примечания Знак"/>
    <w:basedOn w:val="a0"/>
    <w:link w:val="af8"/>
    <w:semiHidden/>
    <w:rsid w:val="00E12B8D"/>
    <w:rPr>
      <w:rFonts w:ascii="Times Armenian" w:eastAsia="Times New Roman" w:hAnsi="Times Armenian" w:cs="Times New Roman"/>
      <w:sz w:val="20"/>
      <w:szCs w:val="20"/>
      <w:lang w:eastAsia="ru-RU" w:bidi="ru-RU"/>
    </w:rPr>
  </w:style>
  <w:style w:type="paragraph" w:styleId="afa">
    <w:name w:val="annotation subject"/>
    <w:basedOn w:val="af8"/>
    <w:next w:val="af8"/>
    <w:link w:val="afb"/>
    <w:semiHidden/>
    <w:rsid w:val="00E12B8D"/>
    <w:rPr>
      <w:b/>
      <w:bCs/>
    </w:rPr>
  </w:style>
  <w:style w:type="character" w:customStyle="1" w:styleId="afb">
    <w:name w:val="Тема примечания Знак"/>
    <w:basedOn w:val="af9"/>
    <w:link w:val="afa"/>
    <w:semiHidden/>
    <w:rsid w:val="00E12B8D"/>
    <w:rPr>
      <w:rFonts w:ascii="Times Armenian" w:eastAsia="Times New Roman" w:hAnsi="Times Armenian" w:cs="Times New Roman"/>
      <w:b/>
      <w:bCs/>
      <w:sz w:val="20"/>
      <w:szCs w:val="20"/>
      <w:lang w:eastAsia="ru-RU" w:bidi="ru-RU"/>
    </w:rPr>
  </w:style>
  <w:style w:type="paragraph" w:styleId="afc">
    <w:name w:val="endnote text"/>
    <w:basedOn w:val="a"/>
    <w:link w:val="afd"/>
    <w:semiHidden/>
    <w:rsid w:val="00E12B8D"/>
    <w:rPr>
      <w:rFonts w:ascii="Times Armenian" w:hAnsi="Times Armenian"/>
      <w:sz w:val="20"/>
      <w:szCs w:val="20"/>
    </w:rPr>
  </w:style>
  <w:style w:type="character" w:customStyle="1" w:styleId="afd">
    <w:name w:val="Текст концевой сноски Знак"/>
    <w:basedOn w:val="a0"/>
    <w:link w:val="afc"/>
    <w:semiHidden/>
    <w:rsid w:val="00E12B8D"/>
    <w:rPr>
      <w:rFonts w:ascii="Times Armenian" w:eastAsia="Times New Roman" w:hAnsi="Times Armenian" w:cs="Times New Roman"/>
      <w:sz w:val="20"/>
      <w:szCs w:val="20"/>
      <w:lang w:eastAsia="ru-RU" w:bidi="ru-RU"/>
    </w:rPr>
  </w:style>
  <w:style w:type="character" w:styleId="afe">
    <w:name w:val="endnote reference"/>
    <w:semiHidden/>
    <w:rsid w:val="00E12B8D"/>
    <w:rPr>
      <w:vertAlign w:val="superscript"/>
    </w:rPr>
  </w:style>
  <w:style w:type="paragraph" w:styleId="aff">
    <w:name w:val="Document Map"/>
    <w:basedOn w:val="a"/>
    <w:link w:val="aff0"/>
    <w:semiHidden/>
    <w:rsid w:val="00E12B8D"/>
    <w:pPr>
      <w:shd w:val="clear" w:color="auto" w:fill="000080"/>
    </w:pPr>
    <w:rPr>
      <w:rFonts w:ascii="Tahoma" w:hAnsi="Tahoma" w:cs="Tahoma"/>
      <w:sz w:val="20"/>
      <w:szCs w:val="20"/>
    </w:rPr>
  </w:style>
  <w:style w:type="character" w:customStyle="1" w:styleId="aff0">
    <w:name w:val="Схема документа Знак"/>
    <w:basedOn w:val="a0"/>
    <w:link w:val="aff"/>
    <w:semiHidden/>
    <w:rsid w:val="00E12B8D"/>
    <w:rPr>
      <w:rFonts w:ascii="Tahoma" w:eastAsia="Times New Roman" w:hAnsi="Tahoma" w:cs="Tahoma"/>
      <w:sz w:val="20"/>
      <w:szCs w:val="20"/>
      <w:shd w:val="clear" w:color="auto" w:fill="000080"/>
      <w:lang w:eastAsia="ru-RU" w:bidi="ru-RU"/>
    </w:rPr>
  </w:style>
  <w:style w:type="paragraph" w:styleId="aff1">
    <w:name w:val="Revision"/>
    <w:hidden/>
    <w:semiHidden/>
    <w:rsid w:val="00E12B8D"/>
    <w:pPr>
      <w:spacing w:after="0" w:line="240" w:lineRule="auto"/>
    </w:pPr>
    <w:rPr>
      <w:rFonts w:ascii="Times Armenian" w:eastAsia="Times New Roman" w:hAnsi="Times Armenian" w:cs="Times New Roman"/>
      <w:sz w:val="24"/>
      <w:szCs w:val="20"/>
      <w:lang w:eastAsia="ru-RU" w:bidi="ru-RU"/>
    </w:rPr>
  </w:style>
  <w:style w:type="table" w:styleId="aff2">
    <w:name w:val="Table Grid"/>
    <w:basedOn w:val="a1"/>
    <w:uiPriority w:val="39"/>
    <w:rsid w:val="00E12B8D"/>
    <w:pPr>
      <w:spacing w:after="0" w:line="240" w:lineRule="auto"/>
    </w:pPr>
    <w:rPr>
      <w:rFonts w:ascii="Times New Roman" w:eastAsia="Times New Roman" w:hAnsi="Times New Roman" w:cs="Times New Roman"/>
      <w:sz w:val="20"/>
      <w:szCs w:val="20"/>
      <w:lang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E12B8D"/>
    <w:pPr>
      <w:spacing w:after="160" w:line="240" w:lineRule="exact"/>
    </w:pPr>
    <w:rPr>
      <w:rFonts w:ascii="Verdana" w:hAnsi="Verdana"/>
      <w:sz w:val="20"/>
      <w:szCs w:val="20"/>
    </w:rPr>
  </w:style>
  <w:style w:type="paragraph" w:customStyle="1" w:styleId="Style2">
    <w:name w:val="Style2"/>
    <w:basedOn w:val="a"/>
    <w:rsid w:val="00E12B8D"/>
    <w:pPr>
      <w:jc w:val="center"/>
    </w:pPr>
    <w:rPr>
      <w:rFonts w:ascii="Arial Armenian" w:hAnsi="Arial Armenian"/>
      <w:w w:val="90"/>
      <w:sz w:val="22"/>
      <w:szCs w:val="20"/>
    </w:rPr>
  </w:style>
  <w:style w:type="character" w:customStyle="1" w:styleId="CharChar23">
    <w:name w:val="Char Char23"/>
    <w:rsid w:val="00E12B8D"/>
    <w:rPr>
      <w:rFonts w:ascii="Arial Armenian" w:hAnsi="Arial Armenian"/>
      <w:sz w:val="28"/>
      <w:lang w:val="ru-RU" w:eastAsia="ru-RU" w:bidi="ru-RU"/>
    </w:rPr>
  </w:style>
  <w:style w:type="character" w:customStyle="1" w:styleId="CharChar21">
    <w:name w:val="Char Char21"/>
    <w:rsid w:val="00E12B8D"/>
    <w:rPr>
      <w:rFonts w:ascii="Arial LatArm" w:hAnsi="Arial LatArm"/>
      <w:b/>
      <w:color w:val="0000FF"/>
      <w:lang w:val="ru-RU" w:eastAsia="ru-RU" w:bidi="ru-RU"/>
    </w:rPr>
  </w:style>
  <w:style w:type="paragraph" w:styleId="aff3">
    <w:name w:val="List Paragraph"/>
    <w:basedOn w:val="a"/>
    <w:link w:val="aff4"/>
    <w:uiPriority w:val="34"/>
    <w:qFormat/>
    <w:rsid w:val="00E12B8D"/>
    <w:pPr>
      <w:ind w:left="720"/>
    </w:pPr>
    <w:rPr>
      <w:rFonts w:ascii="Times Armenian" w:hAnsi="Times Armenian"/>
    </w:rPr>
  </w:style>
  <w:style w:type="character" w:customStyle="1" w:styleId="CharChar25">
    <w:name w:val="Char Char25"/>
    <w:rsid w:val="00E12B8D"/>
    <w:rPr>
      <w:rFonts w:ascii="Arial Armenian" w:hAnsi="Arial Armenian"/>
      <w:sz w:val="28"/>
      <w:lang w:val="ru-RU" w:eastAsia="ru-RU" w:bidi="ru-RU"/>
    </w:rPr>
  </w:style>
  <w:style w:type="character" w:customStyle="1" w:styleId="CharChar24">
    <w:name w:val="Char Char24"/>
    <w:rsid w:val="00E12B8D"/>
    <w:rPr>
      <w:rFonts w:ascii="Arial LatArm" w:hAnsi="Arial LatArm"/>
      <w:b/>
      <w:color w:val="0000FF"/>
      <w:lang w:val="ru-RU" w:eastAsia="ru-RU" w:bidi="ru-RU"/>
    </w:rPr>
  </w:style>
  <w:style w:type="paragraph" w:styleId="aff5">
    <w:name w:val="Block Text"/>
    <w:basedOn w:val="a"/>
    <w:rsid w:val="00E12B8D"/>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E12B8D"/>
    <w:pPr>
      <w:autoSpaceDE w:val="0"/>
      <w:autoSpaceDN w:val="0"/>
      <w:adjustRightInd w:val="0"/>
    </w:pPr>
    <w:rPr>
      <w:rFonts w:ascii="Times Armenian" w:hAnsi="Times Armenian"/>
    </w:rPr>
  </w:style>
  <w:style w:type="paragraph" w:customStyle="1" w:styleId="Normal2">
    <w:name w:val="Normal+2"/>
    <w:basedOn w:val="a"/>
    <w:next w:val="a"/>
    <w:rsid w:val="00E12B8D"/>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E12B8D"/>
    <w:pPr>
      <w:widowControl w:val="0"/>
      <w:adjustRightInd w:val="0"/>
      <w:spacing w:after="160" w:line="240" w:lineRule="exact"/>
    </w:pPr>
    <w:rPr>
      <w:sz w:val="20"/>
      <w:szCs w:val="20"/>
    </w:rPr>
  </w:style>
  <w:style w:type="paragraph" w:customStyle="1" w:styleId="xl63">
    <w:name w:val="xl63"/>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E12B8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E12B8D"/>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E12B8D"/>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E12B8D"/>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E12B8D"/>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E12B8D"/>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E12B8D"/>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E12B8D"/>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E12B8D"/>
    <w:pPr>
      <w:spacing w:before="100" w:beforeAutospacing="1" w:after="100" w:afterAutospacing="1"/>
    </w:pPr>
    <w:rPr>
      <w:rFonts w:eastAsia="Arial Unicode MS"/>
      <w:sz w:val="16"/>
      <w:szCs w:val="16"/>
    </w:rPr>
  </w:style>
  <w:style w:type="paragraph" w:customStyle="1" w:styleId="font13">
    <w:name w:val="font13"/>
    <w:basedOn w:val="a"/>
    <w:rsid w:val="00E12B8D"/>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E12B8D"/>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E12B8D"/>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E12B8D"/>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E12B8D"/>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E12B8D"/>
    <w:pPr>
      <w:suppressAutoHyphens/>
      <w:spacing w:line="100" w:lineRule="atLeast"/>
    </w:pPr>
    <w:rPr>
      <w:kern w:val="1"/>
      <w:sz w:val="20"/>
      <w:szCs w:val="20"/>
    </w:rPr>
  </w:style>
  <w:style w:type="character" w:styleId="aff6">
    <w:name w:val="FollowedHyperlink"/>
    <w:rsid w:val="00E12B8D"/>
    <w:rPr>
      <w:color w:val="800080"/>
      <w:u w:val="single"/>
    </w:rPr>
  </w:style>
  <w:style w:type="character" w:customStyle="1" w:styleId="CharCharCharChar1">
    <w:name w:val="Char Char Char Char1"/>
    <w:aliases w:val=" Char Char Char Char Char Char"/>
    <w:rsid w:val="00E12B8D"/>
    <w:rPr>
      <w:rFonts w:ascii="Arial LatArm" w:hAnsi="Arial LatArm"/>
      <w:sz w:val="24"/>
      <w:lang w:val="ru-RU" w:eastAsia="ru-RU" w:bidi="ru-RU"/>
    </w:rPr>
  </w:style>
  <w:style w:type="character" w:customStyle="1" w:styleId="CharChar">
    <w:name w:val="Char Char"/>
    <w:locked/>
    <w:rsid w:val="00E12B8D"/>
    <w:rPr>
      <w:lang w:val="ru-RU" w:eastAsia="ru-RU" w:bidi="ru-RU"/>
    </w:rPr>
  </w:style>
  <w:style w:type="paragraph" w:customStyle="1" w:styleId="Char3CharCharChar">
    <w:name w:val="Char3 Char Char Char"/>
    <w:basedOn w:val="a"/>
    <w:next w:val="a"/>
    <w:semiHidden/>
    <w:rsid w:val="00E12B8D"/>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E12B8D"/>
    <w:rPr>
      <w:rFonts w:ascii="Times Armenian" w:eastAsia="Times New Roman" w:hAnsi="Times Armenian" w:cs="Times New Roman"/>
      <w:sz w:val="24"/>
      <w:szCs w:val="24"/>
      <w:lang w:eastAsia="ru-RU" w:bidi="ru-RU"/>
    </w:rPr>
  </w:style>
  <w:style w:type="character" w:styleId="aff7">
    <w:name w:val="Emphasis"/>
    <w:qFormat/>
    <w:rsid w:val="00E12B8D"/>
    <w:rPr>
      <w:i/>
      <w:iCs/>
    </w:rPr>
  </w:style>
  <w:style w:type="character" w:customStyle="1" w:styleId="UnresolvedMention">
    <w:name w:val="Unresolved Mention"/>
    <w:uiPriority w:val="99"/>
    <w:semiHidden/>
    <w:unhideWhenUsed/>
    <w:rsid w:val="007941A0"/>
    <w:rPr>
      <w:color w:val="605E5C"/>
      <w:shd w:val="clear" w:color="auto" w:fill="E1DFDD"/>
    </w:rPr>
  </w:style>
  <w:style w:type="paragraph" w:customStyle="1" w:styleId="110">
    <w:name w:val="Указатель 11"/>
    <w:basedOn w:val="a"/>
    <w:rsid w:val="007941A0"/>
    <w:pPr>
      <w:suppressAutoHyphens/>
      <w:spacing w:line="100" w:lineRule="atLeast"/>
      <w:ind w:left="240" w:hanging="240"/>
    </w:pPr>
    <w:rPr>
      <w:rFonts w:ascii="Times Armenian" w:hAnsi="Times Armenian"/>
      <w:kern w:val="1"/>
      <w:sz w:val="16"/>
      <w:szCs w:val="16"/>
      <w:lang w:val="en-US" w:eastAsia="ar-SA" w:bidi="ar-SA"/>
    </w:rPr>
  </w:style>
  <w:style w:type="paragraph" w:customStyle="1" w:styleId="12">
    <w:name w:val="Указатель1"/>
    <w:basedOn w:val="a"/>
    <w:rsid w:val="007941A0"/>
    <w:pPr>
      <w:suppressAutoHyphens/>
      <w:spacing w:line="100" w:lineRule="atLeast"/>
    </w:pPr>
    <w:rPr>
      <w:kern w:val="1"/>
      <w:sz w:val="20"/>
      <w:szCs w:val="20"/>
      <w:lang w:val="en-AU" w:eastAsia="ar-SA" w:bidi="ar-SA"/>
    </w:rPr>
  </w:style>
  <w:style w:type="paragraph" w:styleId="aff8">
    <w:name w:val="No Spacing"/>
    <w:uiPriority w:val="1"/>
    <w:qFormat/>
    <w:rsid w:val="007941A0"/>
    <w:pPr>
      <w:spacing w:after="0" w:line="240" w:lineRule="auto"/>
    </w:pPr>
    <w:rPr>
      <w:rFonts w:ascii="Calibri" w:eastAsia="Times New Roman" w:hAnsi="Calibri" w:cs="Times New Roman"/>
      <w:lang w:val="en-US"/>
    </w:rPr>
  </w:style>
  <w:style w:type="paragraph" w:styleId="HTML">
    <w:name w:val="HTML Preformatted"/>
    <w:basedOn w:val="a"/>
    <w:link w:val="HTML0"/>
    <w:uiPriority w:val="99"/>
    <w:unhideWhenUsed/>
    <w:rsid w:val="00E8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E81619"/>
    <w:rPr>
      <w:rFonts w:ascii="Courier New" w:eastAsia="Times New Roman" w:hAnsi="Courier New" w:cs="Courier New"/>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712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xosroviantar@rambler.ru"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onlinedoctranslator.com/ru/?utm_source=onlinedoctranslator&amp;utm_medium=docx&amp;utm_campaign=attribution"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22232</Words>
  <Characters>126723</Characters>
  <Application>Microsoft Office Word</Application>
  <DocSecurity>0</DocSecurity>
  <Lines>1056</Lines>
  <Paragraphs>297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dc:creator>
  <cp:keywords/>
  <dc:description/>
  <cp:lastModifiedBy>Admin</cp:lastModifiedBy>
  <cp:revision>33</cp:revision>
  <dcterms:created xsi:type="dcterms:W3CDTF">2023-12-15T08:42:00Z</dcterms:created>
  <dcterms:modified xsi:type="dcterms:W3CDTF">2024-12-12T11:06:00Z</dcterms:modified>
</cp:coreProperties>
</file>